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4289" w:rsidRDefault="00FE4289" w:rsidP="00DC786F">
      <w:pPr>
        <w:rPr>
          <w:ins w:id="0" w:author="Author"/>
          <w:rFonts w:ascii="Times New Roman" w:hAnsi="Times New Roman" w:cs="Times New Roman"/>
          <w:b/>
          <w:bCs/>
          <w:sz w:val="20"/>
          <w:szCs w:val="20"/>
        </w:rPr>
      </w:pPr>
      <w:ins w:id="1" w:author="Author">
        <w:r>
          <w:rPr>
            <w:rFonts w:ascii="Times New Roman" w:hAnsi="Times New Roman" w:cs="Times New Roman"/>
            <w:b/>
            <w:bCs/>
            <w:sz w:val="20"/>
            <w:szCs w:val="20"/>
          </w:rPr>
          <w:t>Annex II</w:t>
        </w:r>
      </w:ins>
    </w:p>
    <w:p w:rsidR="00DC786F" w:rsidRPr="00963171" w:rsidRDefault="00DC786F" w:rsidP="00DC786F">
      <w:pPr>
        <w:rPr>
          <w:rFonts w:ascii="Times New Roman" w:hAnsi="Times New Roman" w:cs="Times New Roman"/>
          <w:b/>
          <w:bCs/>
          <w:sz w:val="20"/>
          <w:szCs w:val="20"/>
        </w:rPr>
      </w:pPr>
      <w:r w:rsidRPr="00963171">
        <w:rPr>
          <w:rFonts w:ascii="Times New Roman" w:hAnsi="Times New Roman" w:cs="Times New Roman"/>
          <w:b/>
          <w:bCs/>
          <w:sz w:val="20"/>
          <w:szCs w:val="20"/>
        </w:rPr>
        <w:t>S.30.04. – Outgoing Reinsurance Program in the next reporting year – Shares</w:t>
      </w:r>
      <w:r w:rsidR="006066F4">
        <w:rPr>
          <w:rFonts w:ascii="Times New Roman" w:hAnsi="Times New Roman" w:cs="Times New Roman"/>
          <w:b/>
          <w:bCs/>
          <w:sz w:val="20"/>
          <w:szCs w:val="20"/>
        </w:rPr>
        <w:t xml:space="preserve"> </w:t>
      </w:r>
      <w:r w:rsidR="006066F4" w:rsidRPr="00943782">
        <w:rPr>
          <w:rFonts w:ascii="Times New Roman" w:hAnsi="Times New Roman" w:cs="Times New Roman"/>
          <w:b/>
          <w:bCs/>
          <w:sz w:val="20"/>
          <w:szCs w:val="20"/>
        </w:rPr>
        <w:t xml:space="preserve">(old Re-J2 – </w:t>
      </w:r>
      <w:r w:rsidR="006066F4">
        <w:rPr>
          <w:rFonts w:ascii="Times New Roman" w:hAnsi="Times New Roman" w:cs="Times New Roman"/>
          <w:b/>
          <w:bCs/>
          <w:sz w:val="20"/>
          <w:szCs w:val="20"/>
        </w:rPr>
        <w:t>Shares</w:t>
      </w:r>
      <w:r w:rsidR="006066F4" w:rsidRPr="00943782">
        <w:rPr>
          <w:rFonts w:ascii="Times New Roman" w:hAnsi="Times New Roman" w:cs="Times New Roman"/>
          <w:b/>
          <w:bCs/>
          <w:sz w:val="20"/>
          <w:szCs w:val="20"/>
        </w:rPr>
        <w:t>)</w:t>
      </w:r>
    </w:p>
    <w:p w:rsidR="00BB0CE3" w:rsidRPr="00963171" w:rsidRDefault="00BB0CE3" w:rsidP="00BB0CE3">
      <w:pPr>
        <w:jc w:val="both"/>
        <w:rPr>
          <w:rFonts w:ascii="Times New Roman" w:hAnsi="Times New Roman" w:cs="Times New Roman"/>
          <w:b/>
          <w:sz w:val="20"/>
          <w:szCs w:val="20"/>
        </w:rPr>
      </w:pPr>
      <w:r w:rsidRPr="00963171">
        <w:rPr>
          <w:rFonts w:ascii="Times New Roman" w:hAnsi="Times New Roman" w:cs="Times New Roman"/>
          <w:b/>
          <w:sz w:val="20"/>
          <w:szCs w:val="20"/>
        </w:rPr>
        <w:t>General comments</w:t>
      </w:r>
      <w:r w:rsidR="009A649E" w:rsidRPr="00963171">
        <w:rPr>
          <w:rFonts w:ascii="Times New Roman" w:hAnsi="Times New Roman" w:cs="Times New Roman"/>
          <w:b/>
          <w:sz w:val="20"/>
          <w:szCs w:val="20"/>
        </w:rPr>
        <w:t>:</w:t>
      </w:r>
    </w:p>
    <w:p w:rsidR="009A649E" w:rsidRDefault="009A649E" w:rsidP="009A649E">
      <w:pPr>
        <w:jc w:val="both"/>
        <w:rPr>
          <w:rFonts w:ascii="Times New Roman" w:hAnsi="Times New Roman" w:cs="Times New Roman"/>
          <w:sz w:val="20"/>
          <w:szCs w:val="20"/>
        </w:rPr>
      </w:pPr>
      <w:r w:rsidRPr="005F3691">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D80CAD" w:rsidRPr="00244BD1" w:rsidRDefault="00D80CAD" w:rsidP="00D80CAD">
      <w:pPr>
        <w:jc w:val="both"/>
        <w:rPr>
          <w:rFonts w:ascii="Times New Roman" w:hAnsi="Times New Roman" w:cs="Times New Roman"/>
          <w:sz w:val="20"/>
          <w:szCs w:val="20"/>
        </w:rPr>
      </w:pPr>
      <w:r w:rsidRPr="00244BD1">
        <w:rPr>
          <w:rFonts w:ascii="Times New Roman" w:hAnsi="Times New Roman" w:cs="Times New Roman"/>
          <w:sz w:val="20"/>
          <w:szCs w:val="20"/>
        </w:rPr>
        <w:t xml:space="preserve">This annex relates to annual submission of information for individual entities. </w:t>
      </w:r>
    </w:p>
    <w:p w:rsidR="00003672" w:rsidRPr="00963171" w:rsidRDefault="00003672" w:rsidP="00003672">
      <w:pPr>
        <w:jc w:val="both"/>
        <w:rPr>
          <w:rFonts w:ascii="Times New Roman" w:hAnsi="Times New Roman" w:cs="Times New Roman"/>
          <w:sz w:val="20"/>
          <w:szCs w:val="20"/>
        </w:rPr>
      </w:pPr>
      <w:r w:rsidRPr="00963171">
        <w:rPr>
          <w:rFonts w:ascii="Times New Roman" w:hAnsi="Times New Roman" w:cs="Times New Roman"/>
          <w:sz w:val="20"/>
          <w:szCs w:val="20"/>
        </w:rPr>
        <w:t xml:space="preserve">This template is applicable to </w:t>
      </w:r>
      <w:r w:rsidR="00BB0CE3" w:rsidRPr="00963171">
        <w:rPr>
          <w:rFonts w:ascii="Times New Roman" w:hAnsi="Times New Roman" w:cs="Times New Roman"/>
          <w:sz w:val="20"/>
          <w:szCs w:val="20"/>
        </w:rPr>
        <w:t xml:space="preserve">insurance and reinsurance </w:t>
      </w:r>
      <w:r w:rsidRPr="00963171">
        <w:rPr>
          <w:rFonts w:ascii="Times New Roman" w:hAnsi="Times New Roman" w:cs="Times New Roman"/>
          <w:sz w:val="20"/>
          <w:szCs w:val="20"/>
        </w:rPr>
        <w:t>undertakings with an outgoing; reinsurance and/or retrocession program including any coverage provided by State backed reinsurance pool arrangements</w:t>
      </w:r>
      <w:ins w:id="2" w:author="Author">
        <w:r w:rsidR="0070394D">
          <w:rPr>
            <w:rFonts w:ascii="Times New Roman" w:hAnsi="Times New Roman" w:cs="Times New Roman"/>
            <w:sz w:val="20"/>
            <w:szCs w:val="20"/>
          </w:rPr>
          <w:t>,</w:t>
        </w:r>
        <w:r w:rsidR="0070394D" w:rsidRPr="0070394D">
          <w:rPr>
            <w:rFonts w:ascii="Times New Roman" w:hAnsi="Times New Roman" w:cs="Times New Roman"/>
            <w:sz w:val="20"/>
            <w:szCs w:val="20"/>
          </w:rPr>
          <w:t xml:space="preserve"> </w:t>
        </w:r>
        <w:r w:rsidR="0070394D" w:rsidRPr="00006D1B">
          <w:rPr>
            <w:rFonts w:ascii="Times New Roman" w:hAnsi="Times New Roman" w:cs="Times New Roman"/>
            <w:sz w:val="20"/>
            <w:szCs w:val="20"/>
          </w:rPr>
          <w:t>excluding facultative covers</w:t>
        </w:r>
      </w:ins>
      <w:r w:rsidRPr="00963171">
        <w:rPr>
          <w:rFonts w:ascii="Times New Roman" w:hAnsi="Times New Roman" w:cs="Times New Roman"/>
          <w:sz w:val="20"/>
          <w:szCs w:val="20"/>
        </w:rPr>
        <w:t>.</w:t>
      </w:r>
    </w:p>
    <w:p w:rsidR="00003672" w:rsidRPr="00FE4289" w:rsidDel="0070394D" w:rsidRDefault="00003672">
      <w:pPr>
        <w:jc w:val="both"/>
        <w:rPr>
          <w:del w:id="3" w:author="Author"/>
          <w:rFonts w:ascii="Times New Roman" w:hAnsi="Times New Roman" w:cs="Times New Roman"/>
          <w:sz w:val="20"/>
          <w:szCs w:val="20"/>
        </w:rPr>
      </w:pPr>
      <w:r w:rsidRPr="00963171">
        <w:rPr>
          <w:rFonts w:ascii="Times New Roman" w:hAnsi="Times New Roman" w:cs="Times New Roman"/>
          <w:sz w:val="20"/>
          <w:szCs w:val="20"/>
        </w:rPr>
        <w:t xml:space="preserve">This template shall be filled by the insurance and reinsurance undertaking which is transferring underwriting risk to the reinsurers through a reinsurance </w:t>
      </w:r>
      <w:r w:rsidRPr="00FE4289">
        <w:rPr>
          <w:rFonts w:ascii="Times New Roman" w:hAnsi="Times New Roman" w:cs="Times New Roman"/>
          <w:sz w:val="20"/>
          <w:szCs w:val="20"/>
        </w:rPr>
        <w:t>treaty whose period of validity includes or overlaps the next reporting year</w:t>
      </w:r>
      <w:ins w:id="4" w:author="Author">
        <w:r w:rsidR="0070394D" w:rsidRPr="00FE4289">
          <w:rPr>
            <w:rFonts w:ascii="Times New Roman" w:hAnsi="Times New Roman" w:cs="Times New Roman"/>
            <w:sz w:val="20"/>
            <w:szCs w:val="20"/>
          </w:rPr>
          <w:t xml:space="preserve"> and are known when filling the template</w:t>
        </w:r>
      </w:ins>
      <w:del w:id="5" w:author="Author">
        <w:r w:rsidRPr="00FE4289" w:rsidDel="0070394D">
          <w:rPr>
            <w:rFonts w:ascii="Times New Roman" w:hAnsi="Times New Roman" w:cs="Times New Roman"/>
            <w:sz w:val="20"/>
            <w:szCs w:val="20"/>
          </w:rPr>
          <w:delText xml:space="preserve"> (N+1)</w:delText>
        </w:r>
      </w:del>
      <w:r w:rsidRPr="00FE4289">
        <w:rPr>
          <w:rFonts w:ascii="Times New Roman" w:hAnsi="Times New Roman" w:cs="Times New Roman"/>
          <w:sz w:val="20"/>
          <w:szCs w:val="20"/>
        </w:rPr>
        <w:t>.</w:t>
      </w:r>
      <w:ins w:id="6" w:author="Author">
        <w:r w:rsidR="00C1034C" w:rsidRPr="00FE4289">
          <w:rPr>
            <w:rFonts w:ascii="Times New Roman" w:hAnsi="Times New Roman" w:cs="Times New Roman"/>
            <w:sz w:val="20"/>
            <w:szCs w:val="20"/>
          </w:rPr>
          <w:t xml:space="preserve"> If reinsurance strategy changes materially after</w:t>
        </w:r>
      </w:ins>
      <w:del w:id="7" w:author="Author">
        <w:r w:rsidRPr="00FE4289" w:rsidDel="0070394D">
          <w:rPr>
            <w:rFonts w:ascii="Times New Roman" w:hAnsi="Times New Roman" w:cs="Times New Roman"/>
            <w:sz w:val="20"/>
            <w:szCs w:val="20"/>
          </w:rPr>
          <w:delText xml:space="preserve"> This means that </w:delText>
        </w:r>
        <w:r w:rsidR="00BB0CE3" w:rsidRPr="00FE4289" w:rsidDel="0070394D">
          <w:rPr>
            <w:rFonts w:ascii="Times New Roman" w:hAnsi="Times New Roman" w:cs="Times New Roman"/>
            <w:sz w:val="20"/>
            <w:szCs w:val="20"/>
          </w:rPr>
          <w:delText xml:space="preserve">for example for the first submission yearly reporting date </w:delText>
        </w:r>
        <w:r w:rsidRPr="00FE4289" w:rsidDel="0070394D">
          <w:rPr>
            <w:rFonts w:ascii="Times New Roman" w:hAnsi="Times New Roman" w:cs="Times New Roman"/>
            <w:sz w:val="20"/>
            <w:szCs w:val="20"/>
          </w:rPr>
          <w:delText>the reinsurance program of 2017 (the reinsurance treaties which are valid/in force at 1</w:delText>
        </w:r>
        <w:r w:rsidRPr="00FE4289" w:rsidDel="0070394D">
          <w:rPr>
            <w:rFonts w:ascii="Times New Roman" w:hAnsi="Times New Roman" w:cs="Times New Roman"/>
            <w:sz w:val="20"/>
            <w:szCs w:val="20"/>
            <w:vertAlign w:val="superscript"/>
          </w:rPr>
          <w:delText>st</w:delText>
        </w:r>
        <w:r w:rsidRPr="00FE4289" w:rsidDel="0070394D">
          <w:rPr>
            <w:rFonts w:ascii="Times New Roman" w:hAnsi="Times New Roman" w:cs="Times New Roman"/>
            <w:sz w:val="20"/>
            <w:szCs w:val="20"/>
          </w:rPr>
          <w:delText xml:space="preserve"> January 2017) must be reported in the template of reporting year 2016.</w:delText>
        </w:r>
      </w:del>
    </w:p>
    <w:p w:rsidR="00003672" w:rsidRPr="00963171" w:rsidRDefault="00003672" w:rsidP="0070394D">
      <w:pPr>
        <w:jc w:val="both"/>
        <w:rPr>
          <w:rFonts w:ascii="Times New Roman" w:hAnsi="Times New Roman" w:cs="Times New Roman"/>
          <w:sz w:val="20"/>
          <w:szCs w:val="20"/>
        </w:rPr>
      </w:pPr>
      <w:del w:id="8" w:author="Author">
        <w:r w:rsidRPr="00FE4289" w:rsidDel="0070394D">
          <w:rPr>
            <w:rFonts w:ascii="Times New Roman" w:hAnsi="Times New Roman" w:cs="Times New Roman"/>
            <w:sz w:val="20"/>
            <w:szCs w:val="20"/>
          </w:rPr>
          <w:delText>The template is describing treaties in force as of starting date of the next reporting year</w:delText>
        </w:r>
        <w:r w:rsidRPr="00FE4289" w:rsidDel="00C1034C">
          <w:rPr>
            <w:rFonts w:ascii="Times New Roman" w:hAnsi="Times New Roman" w:cs="Times New Roman"/>
            <w:sz w:val="20"/>
            <w:szCs w:val="20"/>
          </w:rPr>
          <w:delText xml:space="preserve">. </w:delText>
        </w:r>
      </w:del>
      <w:ins w:id="9" w:author="Author">
        <w:r w:rsidR="00C1034C" w:rsidRPr="00FE4289">
          <w:rPr>
            <w:rFonts w:ascii="Times New Roman" w:hAnsi="Times New Roman" w:cs="Times New Roman"/>
            <w:sz w:val="20"/>
            <w:szCs w:val="20"/>
          </w:rPr>
          <w:t xml:space="preserve"> </w:t>
        </w:r>
        <w:proofErr w:type="gramStart"/>
        <w:r w:rsidR="00C1034C" w:rsidRPr="00FE4289">
          <w:rPr>
            <w:rFonts w:ascii="Times New Roman" w:hAnsi="Times New Roman" w:cs="Times New Roman"/>
            <w:sz w:val="20"/>
            <w:szCs w:val="20"/>
          </w:rPr>
          <w:t>that</w:t>
        </w:r>
        <w:proofErr w:type="gramEnd"/>
        <w:r w:rsidR="00C1034C" w:rsidRPr="00FE4289">
          <w:rPr>
            <w:rFonts w:ascii="Times New Roman" w:hAnsi="Times New Roman" w:cs="Times New Roman"/>
            <w:sz w:val="20"/>
            <w:szCs w:val="20"/>
          </w:rPr>
          <w:t xml:space="preserve"> date or if the renovation of the reinsurance contracts are performed later than the reporting date and before next 1 January, the information on this template shall be re-submitted when adequate.</w:t>
        </w:r>
      </w:ins>
    </w:p>
    <w:tbl>
      <w:tblPr>
        <w:tblStyle w:val="TableGrid"/>
        <w:tblW w:w="9180" w:type="dxa"/>
        <w:tblLayout w:type="fixed"/>
        <w:tblLook w:val="04A0" w:firstRow="1" w:lastRow="0" w:firstColumn="1" w:lastColumn="0" w:noHBand="0" w:noVBand="1"/>
        <w:tblPrChange w:id="10" w:author="Author">
          <w:tblPr>
            <w:tblStyle w:val="TableGrid"/>
            <w:tblW w:w="9444" w:type="dxa"/>
            <w:tblLayout w:type="fixed"/>
            <w:tblLook w:val="04A0" w:firstRow="1" w:lastRow="0" w:firstColumn="1" w:lastColumn="0" w:noHBand="0" w:noVBand="1"/>
          </w:tblPr>
        </w:tblPrChange>
      </w:tblPr>
      <w:tblGrid>
        <w:gridCol w:w="1191"/>
        <w:gridCol w:w="22"/>
        <w:gridCol w:w="29"/>
        <w:gridCol w:w="1997"/>
        <w:gridCol w:w="5941"/>
        <w:tblGridChange w:id="11">
          <w:tblGrid>
            <w:gridCol w:w="1191"/>
            <w:gridCol w:w="22"/>
            <w:gridCol w:w="29"/>
            <w:gridCol w:w="1997"/>
            <w:gridCol w:w="5941"/>
            <w:gridCol w:w="142"/>
            <w:gridCol w:w="122"/>
          </w:tblGrid>
        </w:tblGridChange>
      </w:tblGrid>
      <w:tr w:rsidR="00073D72" w:rsidRPr="00D80CAD" w:rsidTr="003C5E2B">
        <w:trPr>
          <w:trHeight w:val="315"/>
          <w:trPrChange w:id="12" w:author="Author">
            <w:trPr>
              <w:trHeight w:val="315"/>
            </w:trPr>
          </w:trPrChange>
        </w:trPr>
        <w:tc>
          <w:tcPr>
            <w:tcW w:w="1191" w:type="dxa"/>
            <w:hideMark/>
            <w:tcPrChange w:id="13" w:author="Author">
              <w:tcPr>
                <w:tcW w:w="1191" w:type="dxa"/>
                <w:hideMark/>
              </w:tcPr>
            </w:tcPrChange>
          </w:tcPr>
          <w:p w:rsidR="00073D72" w:rsidRPr="00963171" w:rsidRDefault="00073D72" w:rsidP="00963171">
            <w:pPr>
              <w:jc w:val="center"/>
              <w:rPr>
                <w:rFonts w:ascii="Times New Roman" w:hAnsi="Times New Roman" w:cs="Times New Roman"/>
                <w:b/>
                <w:bCs/>
                <w:sz w:val="20"/>
                <w:szCs w:val="20"/>
              </w:rPr>
            </w:pPr>
          </w:p>
        </w:tc>
        <w:tc>
          <w:tcPr>
            <w:tcW w:w="2048" w:type="dxa"/>
            <w:gridSpan w:val="3"/>
            <w:hideMark/>
            <w:tcPrChange w:id="14" w:author="Author">
              <w:tcPr>
                <w:tcW w:w="2048" w:type="dxa"/>
                <w:gridSpan w:val="3"/>
                <w:hideMark/>
              </w:tcPr>
            </w:tcPrChange>
          </w:tcPr>
          <w:p w:rsidR="00073D72" w:rsidRPr="00963171" w:rsidRDefault="00960567" w:rsidP="00963171">
            <w:pPr>
              <w:jc w:val="center"/>
              <w:rPr>
                <w:rFonts w:ascii="Times New Roman" w:hAnsi="Times New Roman" w:cs="Times New Roman"/>
                <w:b/>
                <w:bCs/>
                <w:sz w:val="20"/>
                <w:szCs w:val="20"/>
              </w:rPr>
            </w:pPr>
            <w:r w:rsidRPr="00963171">
              <w:rPr>
                <w:rFonts w:ascii="Times New Roman" w:hAnsi="Times New Roman" w:cs="Times New Roman"/>
                <w:b/>
                <w:bCs/>
                <w:sz w:val="20"/>
                <w:szCs w:val="20"/>
              </w:rPr>
              <w:t>I</w:t>
            </w:r>
            <w:r w:rsidR="00D80CAD" w:rsidRPr="00963171">
              <w:rPr>
                <w:rFonts w:ascii="Times New Roman" w:hAnsi="Times New Roman" w:cs="Times New Roman"/>
                <w:b/>
                <w:bCs/>
                <w:sz w:val="20"/>
                <w:szCs w:val="20"/>
              </w:rPr>
              <w:t>TEM</w:t>
            </w:r>
          </w:p>
        </w:tc>
        <w:tc>
          <w:tcPr>
            <w:tcW w:w="5941" w:type="dxa"/>
            <w:hideMark/>
            <w:tcPrChange w:id="15" w:author="Author">
              <w:tcPr>
                <w:tcW w:w="6205" w:type="dxa"/>
                <w:gridSpan w:val="3"/>
                <w:hideMark/>
              </w:tcPr>
            </w:tcPrChange>
          </w:tcPr>
          <w:p w:rsidR="00073D72" w:rsidRPr="00963171" w:rsidRDefault="00960567" w:rsidP="00963171">
            <w:pPr>
              <w:jc w:val="center"/>
              <w:rPr>
                <w:rFonts w:ascii="Times New Roman" w:hAnsi="Times New Roman" w:cs="Times New Roman"/>
                <w:b/>
                <w:bCs/>
                <w:sz w:val="20"/>
                <w:szCs w:val="20"/>
              </w:rPr>
            </w:pPr>
            <w:r w:rsidRPr="00963171">
              <w:rPr>
                <w:rFonts w:ascii="Times New Roman" w:hAnsi="Times New Roman" w:cs="Times New Roman"/>
                <w:b/>
                <w:bCs/>
                <w:sz w:val="20"/>
                <w:szCs w:val="20"/>
              </w:rPr>
              <w:t>I</w:t>
            </w:r>
            <w:r w:rsidR="00D80CAD" w:rsidRPr="00963171">
              <w:rPr>
                <w:rFonts w:ascii="Times New Roman" w:hAnsi="Times New Roman" w:cs="Times New Roman"/>
                <w:b/>
                <w:bCs/>
                <w:sz w:val="20"/>
                <w:szCs w:val="20"/>
              </w:rPr>
              <w:t>NSTRUCTIONS</w:t>
            </w:r>
          </w:p>
        </w:tc>
      </w:tr>
      <w:tr w:rsidR="00073D72" w:rsidRPr="002C3D23" w:rsidTr="003C5E2B">
        <w:trPr>
          <w:trHeight w:val="600"/>
          <w:trPrChange w:id="16" w:author="Author">
            <w:trPr>
              <w:trHeight w:val="600"/>
            </w:trPr>
          </w:trPrChange>
        </w:trPr>
        <w:tc>
          <w:tcPr>
            <w:tcW w:w="1191" w:type="dxa"/>
            <w:hideMark/>
            <w:tcPrChange w:id="17" w:author="Author">
              <w:tcPr>
                <w:tcW w:w="1191" w:type="dxa"/>
                <w:hideMark/>
              </w:tcPr>
            </w:tcPrChange>
          </w:tcPr>
          <w:p w:rsidR="009A649E" w:rsidRPr="002C3D23" w:rsidRDefault="009C5F08" w:rsidP="00960567">
            <w:pPr>
              <w:rPr>
                <w:rFonts w:ascii="Times New Roman" w:hAnsi="Times New Roman" w:cs="Times New Roman"/>
                <w:sz w:val="20"/>
                <w:szCs w:val="20"/>
              </w:rPr>
            </w:pPr>
            <w:r w:rsidRPr="00963171">
              <w:rPr>
                <w:rFonts w:ascii="Times New Roman" w:hAnsi="Times New Roman" w:cs="Times New Roman"/>
                <w:sz w:val="20"/>
                <w:szCs w:val="20"/>
              </w:rPr>
              <w:t>C</w:t>
            </w:r>
            <w:r w:rsidR="00960567" w:rsidRPr="00963171">
              <w:rPr>
                <w:rFonts w:ascii="Times New Roman" w:hAnsi="Times New Roman" w:cs="Times New Roman"/>
                <w:sz w:val="20"/>
                <w:szCs w:val="20"/>
              </w:rPr>
              <w:t>0010</w:t>
            </w:r>
          </w:p>
          <w:p w:rsidR="00073D72" w:rsidRPr="00963171" w:rsidRDefault="009A649E" w:rsidP="00960567">
            <w:pPr>
              <w:rPr>
                <w:rFonts w:ascii="Times New Roman" w:hAnsi="Times New Roman" w:cs="Times New Roman"/>
                <w:sz w:val="20"/>
                <w:szCs w:val="20"/>
              </w:rPr>
            </w:pPr>
            <w:r w:rsidRPr="002C3D23">
              <w:rPr>
                <w:rFonts w:ascii="Times New Roman" w:hAnsi="Times New Roman" w:cs="Times New Roman"/>
                <w:sz w:val="20"/>
                <w:szCs w:val="20"/>
              </w:rPr>
              <w:t>(</w:t>
            </w:r>
            <w:r w:rsidR="00073D72" w:rsidRPr="00963171">
              <w:rPr>
                <w:rFonts w:ascii="Times New Roman" w:hAnsi="Times New Roman" w:cs="Times New Roman"/>
                <w:sz w:val="20"/>
                <w:szCs w:val="20"/>
              </w:rPr>
              <w:t>A1</w:t>
            </w:r>
            <w:r w:rsidRPr="002C3D23">
              <w:rPr>
                <w:rFonts w:ascii="Times New Roman" w:hAnsi="Times New Roman" w:cs="Times New Roman"/>
                <w:sz w:val="20"/>
                <w:szCs w:val="20"/>
              </w:rPr>
              <w:t>)</w:t>
            </w:r>
          </w:p>
        </w:tc>
        <w:tc>
          <w:tcPr>
            <w:tcW w:w="2048" w:type="dxa"/>
            <w:gridSpan w:val="3"/>
            <w:hideMark/>
            <w:tcPrChange w:id="18" w:author="Author">
              <w:tcPr>
                <w:tcW w:w="2048" w:type="dxa"/>
                <w:gridSpan w:val="3"/>
                <w:hideMark/>
              </w:tcPr>
            </w:tcPrChange>
          </w:tcPr>
          <w:p w:rsidR="00073D72" w:rsidRPr="00963171" w:rsidRDefault="00073D72">
            <w:pPr>
              <w:rPr>
                <w:rFonts w:ascii="Times New Roman" w:hAnsi="Times New Roman" w:cs="Times New Roman"/>
                <w:sz w:val="20"/>
                <w:szCs w:val="20"/>
              </w:rPr>
            </w:pPr>
            <w:r w:rsidRPr="00963171">
              <w:rPr>
                <w:rFonts w:ascii="Times New Roman" w:hAnsi="Times New Roman" w:cs="Times New Roman"/>
                <w:sz w:val="20"/>
                <w:szCs w:val="20"/>
              </w:rPr>
              <w:t>Reinsurance program code</w:t>
            </w:r>
          </w:p>
        </w:tc>
        <w:tc>
          <w:tcPr>
            <w:tcW w:w="5941" w:type="dxa"/>
            <w:hideMark/>
            <w:tcPrChange w:id="19" w:author="Author">
              <w:tcPr>
                <w:tcW w:w="6205" w:type="dxa"/>
                <w:gridSpan w:val="3"/>
                <w:hideMark/>
              </w:tcPr>
            </w:tcPrChange>
          </w:tcPr>
          <w:p w:rsidR="00073D72" w:rsidRPr="00963171" w:rsidRDefault="00073D72">
            <w:pPr>
              <w:rPr>
                <w:rFonts w:ascii="Times New Roman" w:hAnsi="Times New Roman" w:cs="Times New Roman"/>
                <w:sz w:val="20"/>
                <w:szCs w:val="20"/>
              </w:rPr>
            </w:pPr>
            <w:r w:rsidRPr="00963171">
              <w:rPr>
                <w:rFonts w:ascii="Times New Roman" w:hAnsi="Times New Roman" w:cs="Times New Roman"/>
                <w:sz w:val="20"/>
                <w:szCs w:val="20"/>
              </w:rPr>
              <w:t xml:space="preserve">Unique code (undertaking specific) covering all the individual reinsurance </w:t>
            </w:r>
            <w:r w:rsidR="006569B2" w:rsidRPr="00963171">
              <w:rPr>
                <w:rFonts w:ascii="Times New Roman" w:hAnsi="Times New Roman" w:cs="Times New Roman"/>
                <w:sz w:val="20"/>
                <w:szCs w:val="20"/>
              </w:rPr>
              <w:t xml:space="preserve">placements and/or </w:t>
            </w:r>
            <w:r w:rsidRPr="00963171">
              <w:rPr>
                <w:rFonts w:ascii="Times New Roman" w:hAnsi="Times New Roman" w:cs="Times New Roman"/>
                <w:sz w:val="20"/>
                <w:szCs w:val="20"/>
              </w:rPr>
              <w:t>treaties which belong to the same reinsurance program.</w:t>
            </w:r>
          </w:p>
        </w:tc>
      </w:tr>
      <w:tr w:rsidR="00073D72" w:rsidRPr="002C3D23" w:rsidTr="003C5E2B">
        <w:trPr>
          <w:trHeight w:val="750"/>
          <w:trPrChange w:id="20" w:author="Author">
            <w:trPr>
              <w:trHeight w:val="750"/>
            </w:trPr>
          </w:trPrChange>
        </w:trPr>
        <w:tc>
          <w:tcPr>
            <w:tcW w:w="1191" w:type="dxa"/>
            <w:hideMark/>
            <w:tcPrChange w:id="21" w:author="Author">
              <w:tcPr>
                <w:tcW w:w="1191" w:type="dxa"/>
                <w:hideMark/>
              </w:tcPr>
            </w:tcPrChange>
          </w:tcPr>
          <w:p w:rsidR="002C3D23" w:rsidRDefault="009C5F08" w:rsidP="00960567">
            <w:pPr>
              <w:rPr>
                <w:rFonts w:ascii="Times New Roman" w:hAnsi="Times New Roman" w:cs="Times New Roman"/>
                <w:sz w:val="20"/>
                <w:szCs w:val="20"/>
              </w:rPr>
            </w:pPr>
            <w:r w:rsidRPr="00963171">
              <w:rPr>
                <w:rFonts w:ascii="Times New Roman" w:hAnsi="Times New Roman" w:cs="Times New Roman"/>
                <w:sz w:val="20"/>
                <w:szCs w:val="20"/>
              </w:rPr>
              <w:t>C</w:t>
            </w:r>
            <w:r w:rsidR="00960567" w:rsidRPr="00963171">
              <w:rPr>
                <w:rFonts w:ascii="Times New Roman" w:hAnsi="Times New Roman" w:cs="Times New Roman"/>
                <w:sz w:val="20"/>
                <w:szCs w:val="20"/>
              </w:rPr>
              <w:t>0020</w:t>
            </w:r>
          </w:p>
          <w:p w:rsidR="00073D72" w:rsidRPr="00963171" w:rsidRDefault="002C3D23" w:rsidP="00960567">
            <w:pPr>
              <w:rPr>
                <w:rFonts w:ascii="Times New Roman" w:hAnsi="Times New Roman" w:cs="Times New Roman"/>
                <w:sz w:val="20"/>
                <w:szCs w:val="20"/>
              </w:rPr>
            </w:pPr>
            <w:r>
              <w:rPr>
                <w:rFonts w:ascii="Times New Roman" w:hAnsi="Times New Roman" w:cs="Times New Roman"/>
                <w:sz w:val="20"/>
                <w:szCs w:val="20"/>
              </w:rPr>
              <w:t>(</w:t>
            </w:r>
            <w:r w:rsidR="00073D72" w:rsidRPr="00963171">
              <w:rPr>
                <w:rFonts w:ascii="Times New Roman" w:hAnsi="Times New Roman" w:cs="Times New Roman"/>
                <w:sz w:val="20"/>
                <w:szCs w:val="20"/>
              </w:rPr>
              <w:t>B1</w:t>
            </w:r>
            <w:r>
              <w:rPr>
                <w:rFonts w:ascii="Times New Roman" w:hAnsi="Times New Roman" w:cs="Times New Roman"/>
                <w:sz w:val="20"/>
                <w:szCs w:val="20"/>
              </w:rPr>
              <w:t>)</w:t>
            </w:r>
          </w:p>
        </w:tc>
        <w:tc>
          <w:tcPr>
            <w:tcW w:w="2048" w:type="dxa"/>
            <w:gridSpan w:val="3"/>
            <w:hideMark/>
            <w:tcPrChange w:id="22" w:author="Author">
              <w:tcPr>
                <w:tcW w:w="2048" w:type="dxa"/>
                <w:gridSpan w:val="3"/>
                <w:hideMark/>
              </w:tcPr>
            </w:tcPrChange>
          </w:tcPr>
          <w:p w:rsidR="00073D72" w:rsidRPr="00963171" w:rsidRDefault="00073D72">
            <w:pPr>
              <w:rPr>
                <w:rFonts w:ascii="Times New Roman" w:hAnsi="Times New Roman" w:cs="Times New Roman"/>
                <w:sz w:val="20"/>
                <w:szCs w:val="20"/>
              </w:rPr>
            </w:pPr>
            <w:r w:rsidRPr="00963171">
              <w:rPr>
                <w:rFonts w:ascii="Times New Roman" w:hAnsi="Times New Roman" w:cs="Times New Roman"/>
                <w:sz w:val="20"/>
                <w:szCs w:val="20"/>
              </w:rPr>
              <w:t>Treaty identification code</w:t>
            </w:r>
          </w:p>
        </w:tc>
        <w:tc>
          <w:tcPr>
            <w:tcW w:w="5941" w:type="dxa"/>
            <w:hideMark/>
            <w:tcPrChange w:id="23" w:author="Author">
              <w:tcPr>
                <w:tcW w:w="6205" w:type="dxa"/>
                <w:gridSpan w:val="3"/>
                <w:hideMark/>
              </w:tcPr>
            </w:tcPrChange>
          </w:tcPr>
          <w:p w:rsidR="00073D72" w:rsidRPr="00963171" w:rsidRDefault="00073D72">
            <w:pPr>
              <w:rPr>
                <w:rFonts w:ascii="Times New Roman" w:hAnsi="Times New Roman" w:cs="Times New Roman"/>
                <w:sz w:val="20"/>
                <w:szCs w:val="20"/>
              </w:rPr>
            </w:pPr>
            <w:r w:rsidRPr="00963171">
              <w:rPr>
                <w:rFonts w:ascii="Times New Roman" w:hAnsi="Times New Roman" w:cs="Times New Roman"/>
                <w:sz w:val="20"/>
                <w:szCs w:val="20"/>
              </w:rPr>
              <w:t>Treaty identification code that identifies it exclusively and must be maintained in subsequent reports, usually the original treaty number registered in the company’s books.</w:t>
            </w:r>
          </w:p>
        </w:tc>
      </w:tr>
      <w:tr w:rsidR="009C5F08" w:rsidRPr="002C3D23" w:rsidTr="003C5E2B">
        <w:trPr>
          <w:trHeight w:val="2681"/>
          <w:trPrChange w:id="24" w:author="Author">
            <w:trPr>
              <w:trHeight w:val="2681"/>
            </w:trPr>
          </w:trPrChange>
        </w:trPr>
        <w:tc>
          <w:tcPr>
            <w:tcW w:w="1191" w:type="dxa"/>
            <w:hideMark/>
            <w:tcPrChange w:id="25" w:author="Author">
              <w:tcPr>
                <w:tcW w:w="1191" w:type="dxa"/>
                <w:hideMark/>
              </w:tcPr>
            </w:tcPrChange>
          </w:tcPr>
          <w:p w:rsidR="002C3D23" w:rsidRDefault="009C5F08" w:rsidP="00960567">
            <w:pPr>
              <w:rPr>
                <w:rFonts w:ascii="Times New Roman" w:hAnsi="Times New Roman" w:cs="Times New Roman"/>
                <w:sz w:val="20"/>
                <w:szCs w:val="20"/>
              </w:rPr>
            </w:pPr>
            <w:r w:rsidRPr="00963171">
              <w:rPr>
                <w:rFonts w:ascii="Times New Roman" w:hAnsi="Times New Roman" w:cs="Times New Roman"/>
                <w:sz w:val="20"/>
                <w:szCs w:val="20"/>
              </w:rPr>
              <w:t>C0030</w:t>
            </w:r>
          </w:p>
          <w:p w:rsidR="009C5F08" w:rsidRPr="00963171" w:rsidRDefault="002C3D23" w:rsidP="00960567">
            <w:pPr>
              <w:rPr>
                <w:rFonts w:ascii="Times New Roman" w:hAnsi="Times New Roman" w:cs="Times New Roman"/>
                <w:sz w:val="20"/>
                <w:szCs w:val="20"/>
              </w:rPr>
            </w:pPr>
            <w:r>
              <w:rPr>
                <w:rFonts w:ascii="Times New Roman" w:hAnsi="Times New Roman" w:cs="Times New Roman"/>
                <w:sz w:val="20"/>
                <w:szCs w:val="20"/>
              </w:rPr>
              <w:t>(</w:t>
            </w:r>
            <w:r w:rsidR="009C5F08" w:rsidRPr="00963171">
              <w:rPr>
                <w:rFonts w:ascii="Times New Roman" w:hAnsi="Times New Roman" w:cs="Times New Roman"/>
                <w:sz w:val="20"/>
                <w:szCs w:val="20"/>
              </w:rPr>
              <w:t>C1</w:t>
            </w:r>
            <w:r>
              <w:rPr>
                <w:rFonts w:ascii="Times New Roman" w:hAnsi="Times New Roman" w:cs="Times New Roman"/>
                <w:sz w:val="20"/>
                <w:szCs w:val="20"/>
              </w:rPr>
              <w:t>)</w:t>
            </w:r>
          </w:p>
        </w:tc>
        <w:tc>
          <w:tcPr>
            <w:tcW w:w="2048" w:type="dxa"/>
            <w:gridSpan w:val="3"/>
            <w:hideMark/>
            <w:tcPrChange w:id="26" w:author="Author">
              <w:tcPr>
                <w:tcW w:w="2048" w:type="dxa"/>
                <w:gridSpan w:val="3"/>
                <w:hideMark/>
              </w:tcPr>
            </w:tcPrChange>
          </w:tcPr>
          <w:p w:rsidR="009C5F08" w:rsidRPr="00963171" w:rsidRDefault="009C5F08">
            <w:pPr>
              <w:rPr>
                <w:rFonts w:ascii="Times New Roman" w:hAnsi="Times New Roman" w:cs="Times New Roman"/>
                <w:sz w:val="20"/>
                <w:szCs w:val="20"/>
              </w:rPr>
            </w:pPr>
            <w:r w:rsidRPr="00963171">
              <w:rPr>
                <w:rFonts w:ascii="Times New Roman" w:hAnsi="Times New Roman" w:cs="Times New Roman"/>
                <w:sz w:val="20"/>
                <w:szCs w:val="20"/>
              </w:rPr>
              <w:t>Progressive section number in treaty</w:t>
            </w:r>
          </w:p>
        </w:tc>
        <w:tc>
          <w:tcPr>
            <w:tcW w:w="5941" w:type="dxa"/>
            <w:hideMark/>
            <w:tcPrChange w:id="27" w:author="Author">
              <w:tcPr>
                <w:tcW w:w="6205" w:type="dxa"/>
                <w:gridSpan w:val="3"/>
                <w:hideMark/>
              </w:tcPr>
            </w:tcPrChange>
          </w:tcPr>
          <w:p w:rsidR="009C5F08" w:rsidRPr="00963171" w:rsidRDefault="005F3691" w:rsidP="009C5F08">
            <w:pPr>
              <w:rPr>
                <w:rFonts w:ascii="Times New Roman" w:hAnsi="Times New Roman" w:cs="Times New Roman"/>
                <w:sz w:val="20"/>
                <w:szCs w:val="20"/>
              </w:rPr>
            </w:pPr>
            <w:r w:rsidRPr="00443543">
              <w:rPr>
                <w:rFonts w:ascii="Times New Roman" w:hAnsi="Times New Roman" w:cs="Times New Roman"/>
                <w:sz w:val="20"/>
                <w:szCs w:val="20"/>
              </w:rPr>
              <w:t xml:space="preserve">The progressive section number assigned by the undertaking to the various sections of the treaty, in those cases where the treaty, for example, covers more than one LOB or covers different lines of activity with different limits. Treaties with different conditions are considered different treaties for the submission of information and </w:t>
            </w:r>
            <w:r>
              <w:rPr>
                <w:rFonts w:ascii="Times New Roman" w:hAnsi="Times New Roman" w:cs="Times New Roman"/>
                <w:sz w:val="20"/>
                <w:szCs w:val="20"/>
              </w:rPr>
              <w:t>shall</w:t>
            </w:r>
            <w:r w:rsidRPr="00443543">
              <w:rPr>
                <w:rFonts w:ascii="Times New Roman" w:hAnsi="Times New Roman" w:cs="Times New Roman"/>
                <w:sz w:val="20"/>
                <w:szCs w:val="20"/>
              </w:rPr>
              <w:t xml:space="preserve"> be reported in different sections. For different LOBs covered under the same treaty, the conditions referring to each LOB will be detailed separately under each section number. Treaties covering different type of reinsurance (e.g. one section on a Quota Share basis and another one on XL) in the same treaty </w:t>
            </w:r>
            <w:r>
              <w:rPr>
                <w:rFonts w:ascii="Times New Roman" w:hAnsi="Times New Roman" w:cs="Times New Roman"/>
                <w:sz w:val="20"/>
                <w:szCs w:val="20"/>
              </w:rPr>
              <w:t>shall</w:t>
            </w:r>
            <w:r w:rsidRPr="00443543">
              <w:rPr>
                <w:rFonts w:ascii="Times New Roman" w:hAnsi="Times New Roman" w:cs="Times New Roman"/>
                <w:sz w:val="20"/>
                <w:szCs w:val="20"/>
              </w:rPr>
              <w:t xml:space="preserve"> be reported in different sections. Treaties covering different layers of the same program </w:t>
            </w:r>
            <w:r>
              <w:rPr>
                <w:rFonts w:ascii="Times New Roman" w:hAnsi="Times New Roman" w:cs="Times New Roman"/>
                <w:sz w:val="20"/>
                <w:szCs w:val="20"/>
              </w:rPr>
              <w:t>shall</w:t>
            </w:r>
            <w:r w:rsidRPr="00443543">
              <w:rPr>
                <w:rFonts w:ascii="Times New Roman" w:hAnsi="Times New Roman" w:cs="Times New Roman"/>
                <w:sz w:val="20"/>
                <w:szCs w:val="20"/>
              </w:rPr>
              <w:t xml:space="preserve"> be reported in different sections.</w:t>
            </w:r>
          </w:p>
        </w:tc>
      </w:tr>
      <w:tr w:rsidR="00D80CAD" w:rsidRPr="00D80CAD" w:rsidTr="003C5E2B">
        <w:trPr>
          <w:trHeight w:val="915"/>
          <w:trPrChange w:id="28" w:author="Author">
            <w:trPr>
              <w:trHeight w:val="915"/>
            </w:trPr>
          </w:trPrChange>
        </w:trPr>
        <w:tc>
          <w:tcPr>
            <w:tcW w:w="1191" w:type="dxa"/>
            <w:hideMark/>
            <w:tcPrChange w:id="29" w:author="Author">
              <w:tcPr>
                <w:tcW w:w="1191" w:type="dxa"/>
                <w:hideMark/>
              </w:tcPr>
            </w:tcPrChange>
          </w:tcPr>
          <w:p w:rsidR="002C3D23" w:rsidRPr="00963171" w:rsidRDefault="009C5F08" w:rsidP="00960567">
            <w:pPr>
              <w:rPr>
                <w:rFonts w:ascii="Times New Roman" w:hAnsi="Times New Roman" w:cs="Times New Roman"/>
                <w:sz w:val="20"/>
                <w:szCs w:val="20"/>
              </w:rPr>
            </w:pPr>
            <w:r w:rsidRPr="00963171">
              <w:rPr>
                <w:rFonts w:ascii="Times New Roman" w:hAnsi="Times New Roman" w:cs="Times New Roman"/>
                <w:sz w:val="20"/>
                <w:szCs w:val="20"/>
              </w:rPr>
              <w:t>C</w:t>
            </w:r>
            <w:r w:rsidR="00960567" w:rsidRPr="00963171">
              <w:rPr>
                <w:rFonts w:ascii="Times New Roman" w:hAnsi="Times New Roman" w:cs="Times New Roman"/>
                <w:sz w:val="20"/>
                <w:szCs w:val="20"/>
              </w:rPr>
              <w:t>0040</w:t>
            </w:r>
          </w:p>
          <w:p w:rsidR="00073D72" w:rsidRPr="00963171" w:rsidRDefault="00073D72" w:rsidP="00960567">
            <w:pPr>
              <w:rPr>
                <w:rFonts w:ascii="Times New Roman" w:hAnsi="Times New Roman" w:cs="Times New Roman"/>
                <w:sz w:val="20"/>
                <w:szCs w:val="20"/>
              </w:rPr>
            </w:pPr>
          </w:p>
        </w:tc>
        <w:tc>
          <w:tcPr>
            <w:tcW w:w="2048" w:type="dxa"/>
            <w:gridSpan w:val="3"/>
            <w:hideMark/>
            <w:tcPrChange w:id="30" w:author="Author">
              <w:tcPr>
                <w:tcW w:w="2048" w:type="dxa"/>
                <w:gridSpan w:val="3"/>
                <w:hideMark/>
              </w:tcPr>
            </w:tcPrChange>
          </w:tcPr>
          <w:p w:rsidR="00073D72" w:rsidRPr="00963171" w:rsidRDefault="00073D72">
            <w:pPr>
              <w:rPr>
                <w:rFonts w:ascii="Times New Roman" w:hAnsi="Times New Roman" w:cs="Times New Roman"/>
                <w:sz w:val="20"/>
                <w:szCs w:val="20"/>
              </w:rPr>
            </w:pPr>
            <w:r w:rsidRPr="00963171">
              <w:rPr>
                <w:rFonts w:ascii="Times New Roman" w:hAnsi="Times New Roman" w:cs="Times New Roman"/>
                <w:sz w:val="20"/>
                <w:szCs w:val="20"/>
              </w:rPr>
              <w:t>Progressive number of surplus/layer in program</w:t>
            </w:r>
          </w:p>
        </w:tc>
        <w:tc>
          <w:tcPr>
            <w:tcW w:w="5941" w:type="dxa"/>
            <w:hideMark/>
            <w:tcPrChange w:id="31" w:author="Author">
              <w:tcPr>
                <w:tcW w:w="6205" w:type="dxa"/>
                <w:gridSpan w:val="3"/>
                <w:hideMark/>
              </w:tcPr>
            </w:tcPrChange>
          </w:tcPr>
          <w:p w:rsidR="00073D72" w:rsidRPr="00963171" w:rsidRDefault="00073D72">
            <w:pPr>
              <w:rPr>
                <w:rFonts w:ascii="Times New Roman" w:hAnsi="Times New Roman" w:cs="Times New Roman"/>
                <w:sz w:val="20"/>
                <w:szCs w:val="20"/>
              </w:rPr>
            </w:pPr>
            <w:r w:rsidRPr="00963171">
              <w:rPr>
                <w:rFonts w:ascii="Times New Roman" w:hAnsi="Times New Roman" w:cs="Times New Roman"/>
                <w:sz w:val="20"/>
                <w:szCs w:val="20"/>
              </w:rPr>
              <w:t>The progressive surplus/layer number, when the treaty is part of a wider program.</w:t>
            </w:r>
          </w:p>
        </w:tc>
      </w:tr>
      <w:tr w:rsidR="00073D72" w:rsidRPr="002C3D23" w:rsidTr="003C5E2B">
        <w:trPr>
          <w:trHeight w:val="315"/>
          <w:trPrChange w:id="32" w:author="Author">
            <w:trPr>
              <w:trHeight w:val="315"/>
            </w:trPr>
          </w:trPrChange>
        </w:trPr>
        <w:tc>
          <w:tcPr>
            <w:tcW w:w="1191" w:type="dxa"/>
            <w:hideMark/>
            <w:tcPrChange w:id="33" w:author="Author">
              <w:tcPr>
                <w:tcW w:w="1191" w:type="dxa"/>
                <w:hideMark/>
              </w:tcPr>
            </w:tcPrChange>
          </w:tcPr>
          <w:p w:rsidR="002C3D23" w:rsidRDefault="009C5F08" w:rsidP="00960567">
            <w:pPr>
              <w:rPr>
                <w:rFonts w:ascii="Times New Roman" w:hAnsi="Times New Roman" w:cs="Times New Roman"/>
                <w:sz w:val="20"/>
                <w:szCs w:val="20"/>
              </w:rPr>
            </w:pPr>
            <w:r w:rsidRPr="00963171">
              <w:rPr>
                <w:rFonts w:ascii="Times New Roman" w:hAnsi="Times New Roman" w:cs="Times New Roman"/>
                <w:sz w:val="20"/>
                <w:szCs w:val="20"/>
              </w:rPr>
              <w:t>C</w:t>
            </w:r>
            <w:r w:rsidR="00960567" w:rsidRPr="00963171">
              <w:rPr>
                <w:rFonts w:ascii="Times New Roman" w:hAnsi="Times New Roman" w:cs="Times New Roman"/>
                <w:sz w:val="20"/>
                <w:szCs w:val="20"/>
              </w:rPr>
              <w:t>0050</w:t>
            </w:r>
          </w:p>
          <w:p w:rsidR="00073D72" w:rsidRPr="00963171" w:rsidRDefault="002C3D23" w:rsidP="00154A2E">
            <w:pPr>
              <w:rPr>
                <w:rFonts w:ascii="Times New Roman" w:hAnsi="Times New Roman" w:cs="Times New Roman"/>
                <w:sz w:val="20"/>
                <w:szCs w:val="20"/>
              </w:rPr>
            </w:pPr>
            <w:r>
              <w:rPr>
                <w:rFonts w:ascii="Times New Roman" w:hAnsi="Times New Roman" w:cs="Times New Roman"/>
                <w:sz w:val="20"/>
                <w:szCs w:val="20"/>
              </w:rPr>
              <w:t>(</w:t>
            </w:r>
            <w:r w:rsidR="00154A2E">
              <w:rPr>
                <w:rFonts w:ascii="Times New Roman" w:hAnsi="Times New Roman" w:cs="Times New Roman"/>
                <w:sz w:val="20"/>
                <w:szCs w:val="20"/>
              </w:rPr>
              <w:t>D</w:t>
            </w:r>
            <w:r w:rsidR="00073D72" w:rsidRPr="00963171">
              <w:rPr>
                <w:rFonts w:ascii="Times New Roman" w:hAnsi="Times New Roman" w:cs="Times New Roman"/>
                <w:sz w:val="20"/>
                <w:szCs w:val="20"/>
              </w:rPr>
              <w:t>1</w:t>
            </w:r>
            <w:r>
              <w:rPr>
                <w:rFonts w:ascii="Times New Roman" w:hAnsi="Times New Roman" w:cs="Times New Roman"/>
                <w:sz w:val="20"/>
                <w:szCs w:val="20"/>
              </w:rPr>
              <w:t>)</w:t>
            </w:r>
          </w:p>
        </w:tc>
        <w:tc>
          <w:tcPr>
            <w:tcW w:w="2048" w:type="dxa"/>
            <w:gridSpan w:val="3"/>
            <w:hideMark/>
            <w:tcPrChange w:id="34" w:author="Author">
              <w:tcPr>
                <w:tcW w:w="2048" w:type="dxa"/>
                <w:gridSpan w:val="3"/>
                <w:hideMark/>
              </w:tcPr>
            </w:tcPrChange>
          </w:tcPr>
          <w:p w:rsidR="00073D72" w:rsidRPr="00963171" w:rsidRDefault="00073D72">
            <w:pPr>
              <w:rPr>
                <w:rFonts w:ascii="Times New Roman" w:hAnsi="Times New Roman" w:cs="Times New Roman"/>
                <w:sz w:val="20"/>
                <w:szCs w:val="20"/>
              </w:rPr>
            </w:pPr>
            <w:r w:rsidRPr="00963171">
              <w:rPr>
                <w:rFonts w:ascii="Times New Roman" w:hAnsi="Times New Roman" w:cs="Times New Roman"/>
                <w:sz w:val="20"/>
                <w:szCs w:val="20"/>
              </w:rPr>
              <w:t>Code reinsurer</w:t>
            </w:r>
          </w:p>
        </w:tc>
        <w:tc>
          <w:tcPr>
            <w:tcW w:w="5941" w:type="dxa"/>
            <w:hideMark/>
            <w:tcPrChange w:id="35" w:author="Author">
              <w:tcPr>
                <w:tcW w:w="6205" w:type="dxa"/>
                <w:gridSpan w:val="3"/>
                <w:hideMark/>
              </w:tcPr>
            </w:tcPrChange>
          </w:tcPr>
          <w:p w:rsidR="0058232A" w:rsidRPr="00FE4289" w:rsidDel="00C1034C" w:rsidRDefault="0058232A" w:rsidP="0058232A">
            <w:pPr>
              <w:ind w:right="175"/>
              <w:rPr>
                <w:del w:id="36" w:author="Author"/>
                <w:rFonts w:ascii="Times New Roman" w:eastAsia="Times New Roman" w:hAnsi="Times New Roman" w:cs="Times New Roman"/>
                <w:sz w:val="20"/>
                <w:szCs w:val="20"/>
                <w:lang w:eastAsia="en-GB"/>
              </w:rPr>
            </w:pPr>
            <w:r w:rsidRPr="00963171">
              <w:rPr>
                <w:rFonts w:ascii="Times New Roman" w:eastAsia="Times New Roman" w:hAnsi="Times New Roman" w:cs="Times New Roman"/>
                <w:sz w:val="20"/>
                <w:szCs w:val="20"/>
                <w:lang w:eastAsia="en-GB"/>
              </w:rPr>
              <w:t>Identification code</w:t>
            </w:r>
            <w:r w:rsidRPr="00963171">
              <w:rPr>
                <w:rFonts w:ascii="Times New Roman" w:hAnsi="Times New Roman" w:cs="Times New Roman"/>
                <w:sz w:val="20"/>
                <w:szCs w:val="20"/>
              </w:rPr>
              <w:t xml:space="preserve"> </w:t>
            </w:r>
            <w:r w:rsidRPr="00FE4289">
              <w:rPr>
                <w:rFonts w:ascii="Times New Roman" w:hAnsi="Times New Roman" w:cs="Times New Roman"/>
                <w:sz w:val="20"/>
                <w:szCs w:val="20"/>
              </w:rPr>
              <w:t>of the reinsurer by this order of priority</w:t>
            </w:r>
            <w:del w:id="37" w:author="Author">
              <w:r w:rsidRPr="00FE4289" w:rsidDel="00A646CE">
                <w:rPr>
                  <w:rFonts w:ascii="Times New Roman" w:hAnsi="Times New Roman" w:cs="Times New Roman"/>
                  <w:sz w:val="20"/>
                  <w:szCs w:val="20"/>
                </w:rPr>
                <w:delText xml:space="preserve"> if existent</w:delText>
              </w:r>
            </w:del>
            <w:r w:rsidRPr="00FE4289">
              <w:rPr>
                <w:rFonts w:ascii="Times New Roman" w:eastAsia="Times New Roman" w:hAnsi="Times New Roman" w:cs="Times New Roman"/>
                <w:sz w:val="20"/>
                <w:szCs w:val="20"/>
                <w:lang w:eastAsia="en-GB"/>
              </w:rPr>
              <w:t xml:space="preserve">: </w:t>
            </w:r>
            <w:r w:rsidRPr="00FE4289">
              <w:rPr>
                <w:rFonts w:ascii="Times New Roman" w:eastAsia="Times New Roman" w:hAnsi="Times New Roman" w:cs="Times New Roman"/>
                <w:sz w:val="20"/>
                <w:szCs w:val="20"/>
                <w:lang w:eastAsia="en-GB"/>
              </w:rPr>
              <w:br/>
              <w:t xml:space="preserve">- Legal Entity Identifier (LEI); </w:t>
            </w:r>
            <w:r w:rsidRPr="00FE4289">
              <w:rPr>
                <w:rFonts w:ascii="Times New Roman" w:eastAsia="Times New Roman" w:hAnsi="Times New Roman" w:cs="Times New Roman"/>
                <w:sz w:val="20"/>
                <w:szCs w:val="20"/>
                <w:lang w:eastAsia="en-GB"/>
              </w:rPr>
              <w:br/>
            </w:r>
            <w:del w:id="38" w:author="Author">
              <w:r w:rsidRPr="00FE4289" w:rsidDel="00C1034C">
                <w:rPr>
                  <w:rFonts w:ascii="Times New Roman" w:eastAsia="Times New Roman" w:hAnsi="Times New Roman" w:cs="Times New Roman"/>
                  <w:sz w:val="20"/>
                  <w:szCs w:val="20"/>
                  <w:lang w:eastAsia="en-GB"/>
                </w:rPr>
                <w:delText>- Code as published by EIOPA;</w:delText>
              </w:r>
            </w:del>
          </w:p>
          <w:p w:rsidR="0058232A" w:rsidRDefault="0058232A">
            <w:pPr>
              <w:ind w:right="175"/>
              <w:rPr>
                <w:ins w:id="39" w:author="Author"/>
                <w:rFonts w:ascii="Times New Roman" w:eastAsia="Times New Roman" w:hAnsi="Times New Roman" w:cs="Times New Roman"/>
                <w:sz w:val="20"/>
                <w:szCs w:val="20"/>
                <w:lang w:eastAsia="en-GB"/>
              </w:rPr>
              <w:pPrChange w:id="40" w:author="Author">
                <w:pPr/>
              </w:pPrChange>
            </w:pPr>
            <w:r w:rsidRPr="00FE4289">
              <w:rPr>
                <w:rFonts w:ascii="Times New Roman" w:eastAsia="Times New Roman" w:hAnsi="Times New Roman" w:cs="Times New Roman"/>
                <w:sz w:val="20"/>
                <w:szCs w:val="20"/>
                <w:lang w:eastAsia="en-GB"/>
              </w:rPr>
              <w:t>- Specific code attributed by the undertaking</w:t>
            </w:r>
            <w:del w:id="41" w:author="Author">
              <w:r w:rsidRPr="00FE4289" w:rsidDel="00A646CE">
                <w:rPr>
                  <w:rFonts w:ascii="Times New Roman" w:eastAsia="Times New Roman" w:hAnsi="Times New Roman" w:cs="Times New Roman"/>
                  <w:sz w:val="20"/>
                  <w:szCs w:val="20"/>
                  <w:lang w:eastAsia="en-GB"/>
                </w:rPr>
                <w:delText xml:space="preserve"> (if none of the above are available)</w:delText>
              </w:r>
            </w:del>
          </w:p>
          <w:p w:rsidR="00B52CF6" w:rsidRDefault="00B52CF6" w:rsidP="0058232A">
            <w:pPr>
              <w:rPr>
                <w:ins w:id="42" w:author="Author"/>
                <w:rFonts w:ascii="Times New Roman" w:eastAsia="Times New Roman" w:hAnsi="Times New Roman" w:cs="Times New Roman"/>
                <w:sz w:val="20"/>
                <w:szCs w:val="20"/>
                <w:lang w:eastAsia="en-GB"/>
              </w:rPr>
            </w:pPr>
          </w:p>
          <w:p w:rsidR="00B52CF6" w:rsidRPr="00AE43AF" w:rsidDel="000B2F64" w:rsidRDefault="00B52CF6" w:rsidP="00B52CF6">
            <w:pPr>
              <w:ind w:right="175"/>
              <w:rPr>
                <w:ins w:id="43" w:author="Author"/>
                <w:del w:id="44" w:author="Author"/>
                <w:rFonts w:ascii="Times New Roman" w:eastAsia="Times New Roman" w:hAnsi="Times New Roman" w:cs="Times New Roman"/>
                <w:sz w:val="20"/>
                <w:szCs w:val="20"/>
                <w:lang w:eastAsia="en-GB"/>
              </w:rPr>
            </w:pPr>
            <w:ins w:id="45" w:author="Author">
              <w:r>
                <w:rPr>
                  <w:rFonts w:ascii="Times New Roman" w:hAnsi="Times New Roman" w:cs="Times New Roman"/>
                  <w:sz w:val="20"/>
                  <w:szCs w:val="20"/>
                </w:rPr>
                <w:lastRenderedPageBreak/>
                <w:t>In case a s</w:t>
              </w:r>
              <w:r w:rsidRPr="00AE43AF">
                <w:rPr>
                  <w:rFonts w:ascii="Times New Roman" w:eastAsia="Times New Roman" w:hAnsi="Times New Roman" w:cs="Times New Roman"/>
                  <w:sz w:val="20"/>
                  <w:szCs w:val="20"/>
                  <w:lang w:eastAsia="en-GB"/>
                </w:rPr>
                <w:t xml:space="preserve">pecific code </w:t>
              </w:r>
              <w:r>
                <w:rPr>
                  <w:rFonts w:ascii="Times New Roman" w:eastAsia="Times New Roman" w:hAnsi="Times New Roman" w:cs="Times New Roman"/>
                  <w:sz w:val="20"/>
                  <w:szCs w:val="20"/>
                  <w:lang w:eastAsia="en-GB"/>
                </w:rPr>
                <w:t xml:space="preserve">is </w:t>
              </w:r>
              <w:r w:rsidRPr="00AE43AF">
                <w:rPr>
                  <w:rFonts w:ascii="Times New Roman" w:eastAsia="Times New Roman" w:hAnsi="Times New Roman" w:cs="Times New Roman"/>
                  <w:sz w:val="20"/>
                  <w:szCs w:val="20"/>
                  <w:lang w:eastAsia="en-GB"/>
                </w:rPr>
                <w:t>attributed by the undertaking</w:t>
              </w:r>
              <w:r>
                <w:rPr>
                  <w:rFonts w:ascii="Times New Roman" w:eastAsia="Times New Roman" w:hAnsi="Times New Roman" w:cs="Times New Roman"/>
                  <w:sz w:val="20"/>
                  <w:szCs w:val="20"/>
                  <w:lang w:eastAsia="en-GB"/>
                </w:rPr>
                <w:t>, the code should be unique for the specific reinsurer and should not overlap with any other code, attributed by the undertaking or LEI code.</w:t>
              </w:r>
            </w:ins>
          </w:p>
          <w:p w:rsidR="00B52CF6" w:rsidRPr="00963171" w:rsidDel="000B2F64" w:rsidRDefault="00B52CF6" w:rsidP="0058232A">
            <w:pPr>
              <w:rPr>
                <w:del w:id="46" w:author="Author"/>
                <w:rFonts w:ascii="Times New Roman" w:eastAsia="Times New Roman" w:hAnsi="Times New Roman" w:cs="Times New Roman"/>
                <w:sz w:val="20"/>
                <w:szCs w:val="20"/>
                <w:lang w:eastAsia="en-GB"/>
              </w:rPr>
            </w:pPr>
          </w:p>
          <w:p w:rsidR="00073D72" w:rsidRPr="00963171" w:rsidRDefault="00073D72">
            <w:pPr>
              <w:ind w:right="175"/>
              <w:rPr>
                <w:rFonts w:ascii="Times New Roman" w:hAnsi="Times New Roman" w:cs="Times New Roman"/>
                <w:sz w:val="20"/>
                <w:szCs w:val="20"/>
              </w:rPr>
              <w:pPrChange w:id="47" w:author="Author">
                <w:pPr>
                  <w:ind w:right="-1286"/>
                </w:pPr>
              </w:pPrChange>
            </w:pPr>
          </w:p>
        </w:tc>
      </w:tr>
      <w:tr w:rsidR="005904B7" w:rsidRPr="002C3D23" w:rsidTr="003C5E2B">
        <w:tblPrEx>
          <w:tblPrExChange w:id="48" w:author="Author">
            <w:tblPrEx>
              <w:tblW w:w="9180" w:type="dxa"/>
            </w:tblPrEx>
          </w:tblPrExChange>
        </w:tblPrEx>
        <w:trPr>
          <w:trHeight w:val="1196"/>
          <w:ins w:id="49" w:author="Author"/>
          <w:trPrChange w:id="50" w:author="Author">
            <w:trPr>
              <w:gridAfter w:val="0"/>
              <w:trHeight w:val="1530"/>
            </w:trPr>
          </w:trPrChange>
        </w:trPr>
        <w:tc>
          <w:tcPr>
            <w:tcW w:w="1213" w:type="dxa"/>
            <w:gridSpan w:val="2"/>
            <w:tcPrChange w:id="51" w:author="Author">
              <w:tcPr>
                <w:tcW w:w="1213" w:type="dxa"/>
                <w:gridSpan w:val="2"/>
              </w:tcPr>
            </w:tcPrChange>
          </w:tcPr>
          <w:p w:rsidR="005904B7" w:rsidRPr="00963171" w:rsidRDefault="005904B7" w:rsidP="005904B7">
            <w:pPr>
              <w:rPr>
                <w:ins w:id="52" w:author="Author"/>
                <w:rFonts w:ascii="Times New Roman" w:hAnsi="Times New Roman" w:cs="Times New Roman"/>
                <w:sz w:val="20"/>
                <w:szCs w:val="20"/>
              </w:rPr>
            </w:pPr>
            <w:ins w:id="53" w:author="Author">
              <w:r w:rsidRPr="00963171">
                <w:rPr>
                  <w:rFonts w:ascii="Times New Roman" w:hAnsi="Times New Roman" w:cs="Times New Roman"/>
                  <w:sz w:val="20"/>
                  <w:szCs w:val="20"/>
                </w:rPr>
                <w:lastRenderedPageBreak/>
                <w:t>C0</w:t>
              </w:r>
              <w:r>
                <w:rPr>
                  <w:rFonts w:ascii="Times New Roman" w:hAnsi="Times New Roman" w:cs="Times New Roman"/>
                  <w:sz w:val="20"/>
                  <w:szCs w:val="20"/>
                </w:rPr>
                <w:t>06</w:t>
              </w:r>
              <w:r w:rsidRPr="00963171">
                <w:rPr>
                  <w:rFonts w:ascii="Times New Roman" w:hAnsi="Times New Roman" w:cs="Times New Roman"/>
                  <w:sz w:val="20"/>
                  <w:szCs w:val="20"/>
                </w:rPr>
                <w:t>0</w:t>
              </w:r>
            </w:ins>
          </w:p>
        </w:tc>
        <w:tc>
          <w:tcPr>
            <w:tcW w:w="2026" w:type="dxa"/>
            <w:gridSpan w:val="2"/>
            <w:tcPrChange w:id="54" w:author="Author">
              <w:tcPr>
                <w:tcW w:w="2026" w:type="dxa"/>
                <w:gridSpan w:val="2"/>
              </w:tcPr>
            </w:tcPrChange>
          </w:tcPr>
          <w:p w:rsidR="005904B7" w:rsidRPr="00963171" w:rsidRDefault="005904B7" w:rsidP="006C2D49">
            <w:pPr>
              <w:ind w:right="-1286"/>
              <w:rPr>
                <w:ins w:id="55" w:author="Author"/>
                <w:rFonts w:ascii="Times New Roman" w:hAnsi="Times New Roman" w:cs="Times New Roman"/>
                <w:sz w:val="20"/>
                <w:szCs w:val="20"/>
              </w:rPr>
            </w:pPr>
            <w:ins w:id="56" w:author="Author">
              <w:r w:rsidRPr="00963171">
                <w:rPr>
                  <w:rFonts w:ascii="Times New Roman" w:hAnsi="Times New Roman" w:cs="Times New Roman"/>
                  <w:sz w:val="20"/>
                  <w:szCs w:val="20"/>
                </w:rPr>
                <w:t xml:space="preserve">Type of code </w:t>
              </w:r>
            </w:ins>
          </w:p>
          <w:p w:rsidR="005904B7" w:rsidRPr="00963171" w:rsidRDefault="005904B7" w:rsidP="006C2D49">
            <w:pPr>
              <w:rPr>
                <w:ins w:id="57" w:author="Author"/>
                <w:rFonts w:ascii="Times New Roman" w:hAnsi="Times New Roman" w:cs="Times New Roman"/>
                <w:sz w:val="20"/>
                <w:szCs w:val="20"/>
              </w:rPr>
            </w:pPr>
            <w:ins w:id="58" w:author="Author">
              <w:r w:rsidRPr="00963171">
                <w:rPr>
                  <w:rFonts w:ascii="Times New Roman" w:hAnsi="Times New Roman" w:cs="Times New Roman"/>
                  <w:sz w:val="20"/>
                  <w:szCs w:val="20"/>
                </w:rPr>
                <w:t>reinsurer</w:t>
              </w:r>
            </w:ins>
          </w:p>
        </w:tc>
        <w:tc>
          <w:tcPr>
            <w:tcW w:w="5941" w:type="dxa"/>
            <w:tcPrChange w:id="59" w:author="Author">
              <w:tcPr>
                <w:tcW w:w="5941" w:type="dxa"/>
              </w:tcPr>
            </w:tcPrChange>
          </w:tcPr>
          <w:p w:rsidR="005904B7" w:rsidRPr="00963171" w:rsidRDefault="005904B7">
            <w:pPr>
              <w:ind w:right="175"/>
              <w:rPr>
                <w:ins w:id="60" w:author="Author"/>
                <w:rFonts w:ascii="Times New Roman" w:hAnsi="Times New Roman" w:cs="Times New Roman"/>
                <w:sz w:val="20"/>
                <w:szCs w:val="20"/>
              </w:rPr>
              <w:pPrChange w:id="61" w:author="Author">
                <w:pPr/>
              </w:pPrChange>
            </w:pPr>
            <w:ins w:id="62" w:author="Author">
              <w:r w:rsidRPr="00963171">
                <w:rPr>
                  <w:rFonts w:ascii="Times New Roman" w:eastAsia="Times New Roman" w:hAnsi="Times New Roman" w:cs="Times New Roman"/>
                  <w:color w:val="000000"/>
                  <w:sz w:val="20"/>
                  <w:szCs w:val="20"/>
                  <w:lang w:eastAsia="en-GB"/>
                </w:rPr>
                <w:t>Identification of the code used in item “Code reinsurer”</w:t>
              </w:r>
              <w:r>
                <w:rPr>
                  <w:rFonts w:ascii="Times New Roman" w:eastAsia="Times New Roman" w:hAnsi="Times New Roman" w:cs="Times New Roman"/>
                  <w:color w:val="000000"/>
                  <w:sz w:val="20"/>
                  <w:szCs w:val="20"/>
                  <w:lang w:eastAsia="en-GB"/>
                </w:rPr>
                <w:t xml:space="preserve">. </w:t>
              </w:r>
              <w:r w:rsidRPr="00D22285">
                <w:rPr>
                  <w:rFonts w:ascii="Times New Roman" w:hAnsi="Times New Roman" w:cs="Times New Roman"/>
                  <w:sz w:val="20"/>
                  <w:szCs w:val="20"/>
                </w:rPr>
                <w:t>One of the options in the following closed list shall be used:</w:t>
              </w:r>
              <w:r w:rsidRPr="00D22285">
                <w:rPr>
                  <w:rFonts w:ascii="Times New Roman" w:hAnsi="Times New Roman" w:cs="Times New Roman"/>
                  <w:sz w:val="20"/>
                  <w:szCs w:val="20"/>
                </w:rPr>
                <w:br/>
              </w:r>
              <w:r>
                <w:rPr>
                  <w:rFonts w:ascii="Times New Roman" w:eastAsia="Times New Roman" w:hAnsi="Times New Roman" w:cs="Times New Roman"/>
                  <w:color w:val="000000"/>
                  <w:sz w:val="20"/>
                  <w:szCs w:val="20"/>
                  <w:lang w:eastAsia="en-GB"/>
                </w:rPr>
                <w:t xml:space="preserve">1 </w:t>
              </w:r>
              <w:r w:rsidRPr="00963171">
                <w:rPr>
                  <w:rFonts w:ascii="Times New Roman" w:eastAsia="Times New Roman" w:hAnsi="Times New Roman" w:cs="Times New Roman"/>
                  <w:color w:val="000000"/>
                  <w:sz w:val="20"/>
                  <w:szCs w:val="20"/>
                  <w:lang w:eastAsia="en-GB"/>
                </w:rPr>
                <w:t xml:space="preserve">- LEI </w:t>
              </w:r>
              <w:r w:rsidRPr="00963171">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2 </w:t>
              </w:r>
              <w:r w:rsidRPr="00963171">
                <w:rPr>
                  <w:rFonts w:ascii="Times New Roman" w:eastAsia="Times New Roman" w:hAnsi="Times New Roman" w:cs="Times New Roman"/>
                  <w:color w:val="000000"/>
                  <w:sz w:val="20"/>
                  <w:szCs w:val="20"/>
                  <w:lang w:eastAsia="en-GB"/>
                </w:rPr>
                <w:t>- Specific code</w:t>
              </w:r>
            </w:ins>
          </w:p>
        </w:tc>
      </w:tr>
      <w:tr w:rsidR="00073D72" w:rsidRPr="002C3D23" w:rsidTr="003C5E2B">
        <w:trPr>
          <w:trHeight w:val="315"/>
          <w:trPrChange w:id="63" w:author="Author">
            <w:trPr>
              <w:trHeight w:val="315"/>
            </w:trPr>
          </w:trPrChange>
        </w:trPr>
        <w:tc>
          <w:tcPr>
            <w:tcW w:w="1191" w:type="dxa"/>
            <w:hideMark/>
            <w:tcPrChange w:id="64" w:author="Author">
              <w:tcPr>
                <w:tcW w:w="1191" w:type="dxa"/>
                <w:hideMark/>
              </w:tcPr>
            </w:tcPrChange>
          </w:tcPr>
          <w:p w:rsidR="002C3D23" w:rsidRDefault="009C5F08" w:rsidP="00960567">
            <w:pPr>
              <w:rPr>
                <w:rFonts w:ascii="Times New Roman" w:hAnsi="Times New Roman" w:cs="Times New Roman"/>
                <w:sz w:val="20"/>
                <w:szCs w:val="20"/>
              </w:rPr>
            </w:pPr>
            <w:r w:rsidRPr="00963171">
              <w:rPr>
                <w:rFonts w:ascii="Times New Roman" w:hAnsi="Times New Roman" w:cs="Times New Roman"/>
                <w:sz w:val="20"/>
                <w:szCs w:val="20"/>
              </w:rPr>
              <w:t>C</w:t>
            </w:r>
            <w:r w:rsidR="00960567" w:rsidRPr="00963171">
              <w:rPr>
                <w:rFonts w:ascii="Times New Roman" w:hAnsi="Times New Roman" w:cs="Times New Roman"/>
                <w:sz w:val="20"/>
                <w:szCs w:val="20"/>
              </w:rPr>
              <w:t>00</w:t>
            </w:r>
            <w:del w:id="65" w:author="Author">
              <w:r w:rsidR="00960567" w:rsidRPr="00963171" w:rsidDel="005904B7">
                <w:rPr>
                  <w:rFonts w:ascii="Times New Roman" w:hAnsi="Times New Roman" w:cs="Times New Roman"/>
                  <w:sz w:val="20"/>
                  <w:szCs w:val="20"/>
                </w:rPr>
                <w:delText>6</w:delText>
              </w:r>
            </w:del>
            <w:ins w:id="66" w:author="Author">
              <w:r w:rsidR="005904B7">
                <w:rPr>
                  <w:rFonts w:ascii="Times New Roman" w:hAnsi="Times New Roman" w:cs="Times New Roman"/>
                  <w:sz w:val="20"/>
                  <w:szCs w:val="20"/>
                </w:rPr>
                <w:t>7</w:t>
              </w:r>
            </w:ins>
            <w:r w:rsidR="00960567" w:rsidRPr="00963171">
              <w:rPr>
                <w:rFonts w:ascii="Times New Roman" w:hAnsi="Times New Roman" w:cs="Times New Roman"/>
                <w:sz w:val="20"/>
                <w:szCs w:val="20"/>
              </w:rPr>
              <w:t>0</w:t>
            </w:r>
          </w:p>
          <w:p w:rsidR="00073D72" w:rsidRPr="00963171" w:rsidRDefault="002C3D23" w:rsidP="00960567">
            <w:pPr>
              <w:rPr>
                <w:rFonts w:ascii="Times New Roman" w:hAnsi="Times New Roman" w:cs="Times New Roman"/>
                <w:sz w:val="20"/>
                <w:szCs w:val="20"/>
              </w:rPr>
            </w:pPr>
            <w:r>
              <w:rPr>
                <w:rFonts w:ascii="Times New Roman" w:hAnsi="Times New Roman" w:cs="Times New Roman"/>
                <w:sz w:val="20"/>
                <w:szCs w:val="20"/>
              </w:rPr>
              <w:t>(</w:t>
            </w:r>
            <w:r w:rsidR="00154A2E">
              <w:rPr>
                <w:rFonts w:ascii="Times New Roman" w:hAnsi="Times New Roman" w:cs="Times New Roman"/>
                <w:sz w:val="20"/>
                <w:szCs w:val="20"/>
              </w:rPr>
              <w:t>E</w:t>
            </w:r>
            <w:r w:rsidR="00073D72" w:rsidRPr="00963171">
              <w:rPr>
                <w:rFonts w:ascii="Times New Roman" w:hAnsi="Times New Roman" w:cs="Times New Roman"/>
                <w:sz w:val="20"/>
                <w:szCs w:val="20"/>
              </w:rPr>
              <w:t>1</w:t>
            </w:r>
            <w:r>
              <w:rPr>
                <w:rFonts w:ascii="Times New Roman" w:hAnsi="Times New Roman" w:cs="Times New Roman"/>
                <w:sz w:val="20"/>
                <w:szCs w:val="20"/>
              </w:rPr>
              <w:t>)</w:t>
            </w:r>
          </w:p>
        </w:tc>
        <w:tc>
          <w:tcPr>
            <w:tcW w:w="2048" w:type="dxa"/>
            <w:gridSpan w:val="3"/>
            <w:hideMark/>
            <w:tcPrChange w:id="67" w:author="Author">
              <w:tcPr>
                <w:tcW w:w="2048" w:type="dxa"/>
                <w:gridSpan w:val="3"/>
                <w:hideMark/>
              </w:tcPr>
            </w:tcPrChange>
          </w:tcPr>
          <w:p w:rsidR="00073D72" w:rsidRPr="00963171" w:rsidRDefault="00073D72">
            <w:pPr>
              <w:rPr>
                <w:rFonts w:ascii="Times New Roman" w:hAnsi="Times New Roman" w:cs="Times New Roman"/>
                <w:sz w:val="20"/>
                <w:szCs w:val="20"/>
              </w:rPr>
            </w:pPr>
            <w:r w:rsidRPr="00963171">
              <w:rPr>
                <w:rFonts w:ascii="Times New Roman" w:hAnsi="Times New Roman" w:cs="Times New Roman"/>
                <w:sz w:val="20"/>
                <w:szCs w:val="20"/>
              </w:rPr>
              <w:t>Code broker</w:t>
            </w:r>
          </w:p>
        </w:tc>
        <w:tc>
          <w:tcPr>
            <w:tcW w:w="5941" w:type="dxa"/>
            <w:hideMark/>
            <w:tcPrChange w:id="68" w:author="Author">
              <w:tcPr>
                <w:tcW w:w="6205" w:type="dxa"/>
                <w:gridSpan w:val="3"/>
                <w:hideMark/>
              </w:tcPr>
            </w:tcPrChange>
          </w:tcPr>
          <w:p w:rsidR="0058232A" w:rsidDel="00404C99" w:rsidRDefault="0058232A" w:rsidP="00963171">
            <w:pPr>
              <w:tabs>
                <w:tab w:val="left" w:pos="5945"/>
              </w:tabs>
              <w:ind w:right="156"/>
              <w:rPr>
                <w:ins w:id="69" w:author="Author"/>
                <w:del w:id="70" w:author="Author"/>
                <w:rFonts w:ascii="Times New Roman" w:eastAsia="Times New Roman" w:hAnsi="Times New Roman" w:cs="Times New Roman"/>
                <w:sz w:val="20"/>
                <w:szCs w:val="20"/>
                <w:lang w:eastAsia="en-GB"/>
              </w:rPr>
            </w:pPr>
            <w:r w:rsidRPr="00963171">
              <w:rPr>
                <w:rFonts w:ascii="Times New Roman" w:eastAsia="Times New Roman" w:hAnsi="Times New Roman" w:cs="Times New Roman"/>
                <w:sz w:val="20"/>
                <w:szCs w:val="20"/>
                <w:lang w:eastAsia="en-GB"/>
              </w:rPr>
              <w:t>Identification code</w:t>
            </w:r>
            <w:r w:rsidRPr="00963171">
              <w:rPr>
                <w:rFonts w:ascii="Times New Roman" w:hAnsi="Times New Roman" w:cs="Times New Roman"/>
                <w:sz w:val="20"/>
                <w:szCs w:val="20"/>
              </w:rPr>
              <w:t xml:space="preserve"> of the broker by this order of priority</w:t>
            </w:r>
            <w:del w:id="71" w:author="Author">
              <w:r w:rsidRPr="00963171" w:rsidDel="00404C99">
                <w:rPr>
                  <w:rFonts w:ascii="Times New Roman" w:hAnsi="Times New Roman" w:cs="Times New Roman"/>
                  <w:sz w:val="20"/>
                  <w:szCs w:val="20"/>
                </w:rPr>
                <w:delText xml:space="preserve"> if existent</w:delText>
              </w:r>
            </w:del>
            <w:r w:rsidRPr="00963171">
              <w:rPr>
                <w:rFonts w:ascii="Times New Roman" w:eastAsia="Times New Roman" w:hAnsi="Times New Roman" w:cs="Times New Roman"/>
                <w:sz w:val="20"/>
                <w:szCs w:val="20"/>
                <w:lang w:eastAsia="en-GB"/>
              </w:rPr>
              <w:t xml:space="preserve">: </w:t>
            </w:r>
            <w:r w:rsidRPr="00963171">
              <w:rPr>
                <w:rFonts w:ascii="Times New Roman" w:eastAsia="Times New Roman" w:hAnsi="Times New Roman" w:cs="Times New Roman"/>
                <w:sz w:val="20"/>
                <w:szCs w:val="20"/>
                <w:lang w:eastAsia="en-GB"/>
              </w:rPr>
              <w:br/>
              <w:t xml:space="preserve">- Legal Entity Identifier (LEI); </w:t>
            </w:r>
            <w:r w:rsidRPr="00963171">
              <w:rPr>
                <w:rFonts w:ascii="Times New Roman" w:eastAsia="Times New Roman" w:hAnsi="Times New Roman" w:cs="Times New Roman"/>
                <w:sz w:val="20"/>
                <w:szCs w:val="20"/>
                <w:lang w:eastAsia="en-GB"/>
              </w:rPr>
              <w:br/>
              <w:t>- Specific code attributed by the undertaking</w:t>
            </w:r>
            <w:del w:id="72" w:author="Author">
              <w:r w:rsidRPr="00963171" w:rsidDel="00404C99">
                <w:rPr>
                  <w:rFonts w:ascii="Times New Roman" w:eastAsia="Times New Roman" w:hAnsi="Times New Roman" w:cs="Times New Roman"/>
                  <w:sz w:val="20"/>
                  <w:szCs w:val="20"/>
                  <w:lang w:eastAsia="en-GB"/>
                </w:rPr>
                <w:delText xml:space="preserve"> (if none of the above are available)</w:delText>
              </w:r>
            </w:del>
          </w:p>
          <w:p w:rsidR="00B52CF6" w:rsidRDefault="00B52CF6" w:rsidP="00963171">
            <w:pPr>
              <w:tabs>
                <w:tab w:val="left" w:pos="5945"/>
              </w:tabs>
              <w:ind w:right="156"/>
              <w:rPr>
                <w:ins w:id="73" w:author="Author"/>
                <w:rFonts w:ascii="Times New Roman" w:eastAsia="Times New Roman" w:hAnsi="Times New Roman" w:cs="Times New Roman"/>
                <w:sz w:val="20"/>
                <w:szCs w:val="20"/>
                <w:lang w:eastAsia="en-GB"/>
              </w:rPr>
            </w:pPr>
          </w:p>
          <w:p w:rsidR="00B52CF6" w:rsidRPr="00AE43AF" w:rsidRDefault="00B52CF6" w:rsidP="00B52CF6">
            <w:pPr>
              <w:ind w:right="175"/>
              <w:rPr>
                <w:ins w:id="74" w:author="Author"/>
                <w:rFonts w:ascii="Times New Roman" w:eastAsia="Times New Roman" w:hAnsi="Times New Roman" w:cs="Times New Roman"/>
                <w:sz w:val="20"/>
                <w:szCs w:val="20"/>
                <w:lang w:eastAsia="en-GB"/>
              </w:rPr>
            </w:pPr>
            <w:ins w:id="75" w:author="Author">
              <w:r>
                <w:rPr>
                  <w:rFonts w:ascii="Times New Roman" w:hAnsi="Times New Roman" w:cs="Times New Roman"/>
                  <w:sz w:val="20"/>
                  <w:szCs w:val="20"/>
                </w:rPr>
                <w:t>In case a s</w:t>
              </w:r>
              <w:r w:rsidRPr="00AE43AF">
                <w:rPr>
                  <w:rFonts w:ascii="Times New Roman" w:eastAsia="Times New Roman" w:hAnsi="Times New Roman" w:cs="Times New Roman"/>
                  <w:sz w:val="20"/>
                  <w:szCs w:val="20"/>
                  <w:lang w:eastAsia="en-GB"/>
                </w:rPr>
                <w:t xml:space="preserve">pecific code </w:t>
              </w:r>
              <w:r>
                <w:rPr>
                  <w:rFonts w:ascii="Times New Roman" w:eastAsia="Times New Roman" w:hAnsi="Times New Roman" w:cs="Times New Roman"/>
                  <w:sz w:val="20"/>
                  <w:szCs w:val="20"/>
                  <w:lang w:eastAsia="en-GB"/>
                </w:rPr>
                <w:t xml:space="preserve">is </w:t>
              </w:r>
              <w:r w:rsidRPr="00AE43AF">
                <w:rPr>
                  <w:rFonts w:ascii="Times New Roman" w:eastAsia="Times New Roman" w:hAnsi="Times New Roman" w:cs="Times New Roman"/>
                  <w:sz w:val="20"/>
                  <w:szCs w:val="20"/>
                  <w:lang w:eastAsia="en-GB"/>
                </w:rPr>
                <w:t>attributed by the undertaking</w:t>
              </w:r>
              <w:r>
                <w:rPr>
                  <w:rFonts w:ascii="Times New Roman" w:eastAsia="Times New Roman" w:hAnsi="Times New Roman" w:cs="Times New Roman"/>
                  <w:sz w:val="20"/>
                  <w:szCs w:val="20"/>
                  <w:lang w:eastAsia="en-GB"/>
                </w:rPr>
                <w:t>, the code should be unique for the specific broker and should not overlap with any other code, attributed by the undertaking or LEI code.</w:t>
              </w:r>
            </w:ins>
          </w:p>
          <w:p w:rsidR="00B52CF6" w:rsidRPr="00963171" w:rsidRDefault="00B52CF6" w:rsidP="00963171">
            <w:pPr>
              <w:tabs>
                <w:tab w:val="left" w:pos="5945"/>
              </w:tabs>
              <w:ind w:right="156"/>
              <w:rPr>
                <w:rFonts w:ascii="Times New Roman" w:hAnsi="Times New Roman" w:cs="Times New Roman"/>
                <w:sz w:val="20"/>
                <w:szCs w:val="20"/>
              </w:rPr>
            </w:pPr>
          </w:p>
          <w:p w:rsidR="00073D72" w:rsidRPr="00963171" w:rsidRDefault="0058232A" w:rsidP="00A07D78">
            <w:pPr>
              <w:rPr>
                <w:rFonts w:ascii="Times New Roman" w:hAnsi="Times New Roman" w:cs="Times New Roman"/>
                <w:sz w:val="20"/>
                <w:szCs w:val="20"/>
              </w:rPr>
            </w:pPr>
            <w:del w:id="76" w:author="Author">
              <w:r w:rsidRPr="00963171" w:rsidDel="00A07D78">
                <w:rPr>
                  <w:rFonts w:ascii="Times New Roman" w:hAnsi="Times New Roman" w:cs="Times New Roman"/>
                  <w:sz w:val="20"/>
                  <w:szCs w:val="20"/>
                </w:rPr>
                <w:delText xml:space="preserve">If </w:delText>
              </w:r>
            </w:del>
            <w:ins w:id="77" w:author="Author">
              <w:r w:rsidR="00A07D78">
                <w:rPr>
                  <w:rFonts w:ascii="Times New Roman" w:hAnsi="Times New Roman" w:cs="Times New Roman"/>
                  <w:sz w:val="20"/>
                  <w:szCs w:val="20"/>
                </w:rPr>
                <w:t xml:space="preserve">Where </w:t>
              </w:r>
            </w:ins>
            <w:r w:rsidRPr="00963171">
              <w:rPr>
                <w:rFonts w:ascii="Times New Roman" w:hAnsi="Times New Roman" w:cs="Times New Roman"/>
                <w:sz w:val="20"/>
                <w:szCs w:val="20"/>
              </w:rPr>
              <w:t xml:space="preserve">more than one broker was involved in the reinsurance placement only the </w:t>
            </w:r>
            <w:ins w:id="78" w:author="Author">
              <w:r w:rsidR="00EA333A">
                <w:rPr>
                  <w:rFonts w:ascii="Times New Roman" w:hAnsi="Times New Roman" w:cs="Times New Roman"/>
                  <w:sz w:val="20"/>
                  <w:szCs w:val="20"/>
                </w:rPr>
                <w:t>main</w:t>
              </w:r>
              <w:r w:rsidR="00EA333A" w:rsidRPr="00963171">
                <w:rPr>
                  <w:rFonts w:ascii="Times New Roman" w:hAnsi="Times New Roman" w:cs="Times New Roman"/>
                  <w:sz w:val="20"/>
                  <w:szCs w:val="20"/>
                </w:rPr>
                <w:t xml:space="preserve"> </w:t>
              </w:r>
            </w:ins>
            <w:r w:rsidRPr="00963171">
              <w:rPr>
                <w:rFonts w:ascii="Times New Roman" w:hAnsi="Times New Roman" w:cs="Times New Roman"/>
                <w:sz w:val="20"/>
                <w:szCs w:val="20"/>
              </w:rPr>
              <w:t>dominant broker is required.</w:t>
            </w:r>
          </w:p>
        </w:tc>
      </w:tr>
      <w:tr w:rsidR="005904B7" w:rsidRPr="002C3D23" w:rsidTr="003C5E2B">
        <w:tblPrEx>
          <w:tblPrExChange w:id="79" w:author="Author">
            <w:tblPrEx>
              <w:tblW w:w="9180" w:type="dxa"/>
            </w:tblPrEx>
          </w:tblPrExChange>
        </w:tblPrEx>
        <w:trPr>
          <w:trHeight w:val="330"/>
          <w:ins w:id="80" w:author="Author"/>
          <w:trPrChange w:id="81" w:author="Author">
            <w:trPr>
              <w:gridAfter w:val="0"/>
              <w:trHeight w:val="330"/>
            </w:trPr>
          </w:trPrChange>
        </w:trPr>
        <w:tc>
          <w:tcPr>
            <w:tcW w:w="1242" w:type="dxa"/>
            <w:gridSpan w:val="3"/>
            <w:tcPrChange w:id="82" w:author="Author">
              <w:tcPr>
                <w:tcW w:w="1242" w:type="dxa"/>
                <w:gridSpan w:val="3"/>
              </w:tcPr>
            </w:tcPrChange>
          </w:tcPr>
          <w:p w:rsidR="005904B7" w:rsidRPr="00963171" w:rsidRDefault="005904B7" w:rsidP="005904B7">
            <w:pPr>
              <w:rPr>
                <w:ins w:id="83" w:author="Author"/>
                <w:rFonts w:ascii="Times New Roman" w:hAnsi="Times New Roman" w:cs="Times New Roman"/>
                <w:sz w:val="20"/>
                <w:szCs w:val="20"/>
              </w:rPr>
            </w:pPr>
            <w:ins w:id="84" w:author="Author">
              <w:r w:rsidRPr="00963171">
                <w:rPr>
                  <w:rFonts w:ascii="Times New Roman" w:hAnsi="Times New Roman" w:cs="Times New Roman"/>
                  <w:sz w:val="20"/>
                  <w:szCs w:val="20"/>
                </w:rPr>
                <w:t>C0</w:t>
              </w:r>
              <w:r>
                <w:rPr>
                  <w:rFonts w:ascii="Times New Roman" w:hAnsi="Times New Roman" w:cs="Times New Roman"/>
                  <w:sz w:val="20"/>
                  <w:szCs w:val="20"/>
                </w:rPr>
                <w:t>08</w:t>
              </w:r>
              <w:r w:rsidRPr="00963171">
                <w:rPr>
                  <w:rFonts w:ascii="Times New Roman" w:hAnsi="Times New Roman" w:cs="Times New Roman"/>
                  <w:sz w:val="20"/>
                  <w:szCs w:val="20"/>
                </w:rPr>
                <w:t>0</w:t>
              </w:r>
            </w:ins>
          </w:p>
        </w:tc>
        <w:tc>
          <w:tcPr>
            <w:tcW w:w="1997" w:type="dxa"/>
            <w:tcPrChange w:id="85" w:author="Author">
              <w:tcPr>
                <w:tcW w:w="1997" w:type="dxa"/>
              </w:tcPr>
            </w:tcPrChange>
          </w:tcPr>
          <w:p w:rsidR="005904B7" w:rsidRPr="00963171" w:rsidRDefault="005904B7" w:rsidP="006C2D49">
            <w:pPr>
              <w:rPr>
                <w:ins w:id="86" w:author="Author"/>
                <w:rFonts w:ascii="Times New Roman" w:hAnsi="Times New Roman" w:cs="Times New Roman"/>
                <w:sz w:val="20"/>
                <w:szCs w:val="20"/>
              </w:rPr>
            </w:pPr>
            <w:ins w:id="87" w:author="Author">
              <w:r w:rsidRPr="00963171">
                <w:rPr>
                  <w:rFonts w:ascii="Times New Roman" w:hAnsi="Times New Roman" w:cs="Times New Roman"/>
                  <w:sz w:val="20"/>
                  <w:szCs w:val="20"/>
                </w:rPr>
                <w:t>Type of code broker</w:t>
              </w:r>
            </w:ins>
          </w:p>
        </w:tc>
        <w:tc>
          <w:tcPr>
            <w:tcW w:w="5941" w:type="dxa"/>
            <w:tcPrChange w:id="88" w:author="Author">
              <w:tcPr>
                <w:tcW w:w="5941" w:type="dxa"/>
              </w:tcPr>
            </w:tcPrChange>
          </w:tcPr>
          <w:p w:rsidR="005904B7" w:rsidRPr="00963171" w:rsidRDefault="005904B7" w:rsidP="006C2D49">
            <w:pPr>
              <w:ind w:right="175"/>
              <w:rPr>
                <w:ins w:id="89" w:author="Author"/>
                <w:rFonts w:ascii="Times New Roman" w:eastAsia="Times New Roman" w:hAnsi="Times New Roman" w:cs="Times New Roman"/>
                <w:color w:val="000000"/>
                <w:sz w:val="20"/>
                <w:szCs w:val="20"/>
                <w:lang w:eastAsia="en-GB"/>
              </w:rPr>
            </w:pPr>
            <w:ins w:id="90" w:author="Author">
              <w:r w:rsidRPr="00963171">
                <w:rPr>
                  <w:rFonts w:ascii="Times New Roman" w:eastAsia="Times New Roman" w:hAnsi="Times New Roman" w:cs="Times New Roman"/>
                  <w:color w:val="000000"/>
                  <w:sz w:val="20"/>
                  <w:szCs w:val="20"/>
                  <w:lang w:eastAsia="en-GB"/>
                </w:rPr>
                <w:t>Identification of the code used in item “Code broker”:</w:t>
              </w:r>
              <w:r w:rsidRPr="00963171">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1 </w:t>
              </w:r>
              <w:r w:rsidRPr="00963171">
                <w:rPr>
                  <w:rFonts w:ascii="Times New Roman" w:eastAsia="Times New Roman" w:hAnsi="Times New Roman" w:cs="Times New Roman"/>
                  <w:color w:val="000000"/>
                  <w:sz w:val="20"/>
                  <w:szCs w:val="20"/>
                  <w:lang w:eastAsia="en-GB"/>
                </w:rPr>
                <w:t xml:space="preserve">- LEI </w:t>
              </w:r>
              <w:r w:rsidRPr="00963171">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2 </w:t>
              </w:r>
              <w:r w:rsidRPr="00963171">
                <w:rPr>
                  <w:rFonts w:ascii="Times New Roman" w:eastAsia="Times New Roman" w:hAnsi="Times New Roman" w:cs="Times New Roman"/>
                  <w:color w:val="000000"/>
                  <w:sz w:val="20"/>
                  <w:szCs w:val="20"/>
                  <w:lang w:eastAsia="en-GB"/>
                </w:rPr>
                <w:t>- Specific code</w:t>
              </w:r>
            </w:ins>
          </w:p>
          <w:p w:rsidR="005904B7" w:rsidRPr="00963171" w:rsidRDefault="005904B7" w:rsidP="006C2D49">
            <w:pPr>
              <w:rPr>
                <w:ins w:id="91" w:author="Author"/>
                <w:rFonts w:ascii="Times New Roman" w:hAnsi="Times New Roman" w:cs="Times New Roman"/>
                <w:sz w:val="20"/>
                <w:szCs w:val="20"/>
              </w:rPr>
            </w:pPr>
          </w:p>
        </w:tc>
      </w:tr>
      <w:tr w:rsidR="00C07443" w:rsidRPr="002C3D23" w:rsidTr="003C5E2B">
        <w:trPr>
          <w:trHeight w:val="1611"/>
          <w:trPrChange w:id="92" w:author="Author">
            <w:trPr>
              <w:trHeight w:val="1611"/>
            </w:trPr>
          </w:trPrChange>
        </w:trPr>
        <w:tc>
          <w:tcPr>
            <w:tcW w:w="1191" w:type="dxa"/>
            <w:hideMark/>
            <w:tcPrChange w:id="93" w:author="Author">
              <w:tcPr>
                <w:tcW w:w="1191" w:type="dxa"/>
                <w:hideMark/>
              </w:tcPr>
            </w:tcPrChange>
          </w:tcPr>
          <w:p w:rsidR="002C3D23" w:rsidRDefault="00C07443" w:rsidP="00960567">
            <w:pPr>
              <w:rPr>
                <w:rFonts w:ascii="Times New Roman" w:hAnsi="Times New Roman" w:cs="Times New Roman"/>
                <w:sz w:val="20"/>
                <w:szCs w:val="20"/>
              </w:rPr>
            </w:pPr>
            <w:r w:rsidRPr="00963171">
              <w:rPr>
                <w:rFonts w:ascii="Times New Roman" w:hAnsi="Times New Roman" w:cs="Times New Roman"/>
                <w:sz w:val="20"/>
                <w:szCs w:val="20"/>
              </w:rPr>
              <w:t>C00</w:t>
            </w:r>
            <w:ins w:id="94" w:author="Author">
              <w:r w:rsidR="005904B7">
                <w:rPr>
                  <w:rFonts w:ascii="Times New Roman" w:hAnsi="Times New Roman" w:cs="Times New Roman"/>
                  <w:sz w:val="20"/>
                  <w:szCs w:val="20"/>
                </w:rPr>
                <w:t>9</w:t>
              </w:r>
            </w:ins>
            <w:del w:id="95" w:author="Author">
              <w:r w:rsidRPr="00963171" w:rsidDel="005904B7">
                <w:rPr>
                  <w:rFonts w:ascii="Times New Roman" w:hAnsi="Times New Roman" w:cs="Times New Roman"/>
                  <w:sz w:val="20"/>
                  <w:szCs w:val="20"/>
                </w:rPr>
                <w:delText>7</w:delText>
              </w:r>
            </w:del>
            <w:r w:rsidRPr="00963171">
              <w:rPr>
                <w:rFonts w:ascii="Times New Roman" w:hAnsi="Times New Roman" w:cs="Times New Roman"/>
                <w:sz w:val="20"/>
                <w:szCs w:val="20"/>
              </w:rPr>
              <w:t>0</w:t>
            </w:r>
          </w:p>
          <w:p w:rsidR="00C07443" w:rsidRPr="00963171" w:rsidRDefault="002C3D23" w:rsidP="00960567">
            <w:pPr>
              <w:rPr>
                <w:rFonts w:ascii="Times New Roman" w:hAnsi="Times New Roman" w:cs="Times New Roman"/>
                <w:sz w:val="20"/>
                <w:szCs w:val="20"/>
              </w:rPr>
            </w:pPr>
            <w:r>
              <w:rPr>
                <w:rFonts w:ascii="Times New Roman" w:hAnsi="Times New Roman" w:cs="Times New Roman"/>
                <w:sz w:val="20"/>
                <w:szCs w:val="20"/>
              </w:rPr>
              <w:t>(</w:t>
            </w:r>
            <w:r w:rsidR="00154A2E">
              <w:rPr>
                <w:rFonts w:ascii="Times New Roman" w:hAnsi="Times New Roman" w:cs="Times New Roman"/>
                <w:sz w:val="20"/>
                <w:szCs w:val="20"/>
              </w:rPr>
              <w:t>L</w:t>
            </w:r>
            <w:r w:rsidR="00C07443" w:rsidRPr="00963171">
              <w:rPr>
                <w:rFonts w:ascii="Times New Roman" w:hAnsi="Times New Roman" w:cs="Times New Roman"/>
                <w:sz w:val="20"/>
                <w:szCs w:val="20"/>
              </w:rPr>
              <w:t>1</w:t>
            </w:r>
            <w:r>
              <w:rPr>
                <w:rFonts w:ascii="Times New Roman" w:hAnsi="Times New Roman" w:cs="Times New Roman"/>
                <w:sz w:val="20"/>
                <w:szCs w:val="20"/>
              </w:rPr>
              <w:t>)</w:t>
            </w:r>
          </w:p>
          <w:p w:rsidR="00C07443" w:rsidRPr="00963171" w:rsidRDefault="00C07443" w:rsidP="00F57690">
            <w:pPr>
              <w:rPr>
                <w:rFonts w:ascii="Times New Roman" w:hAnsi="Times New Roman" w:cs="Times New Roman"/>
                <w:sz w:val="20"/>
                <w:szCs w:val="20"/>
              </w:rPr>
            </w:pPr>
            <w:r w:rsidRPr="00963171">
              <w:rPr>
                <w:rFonts w:ascii="Times New Roman" w:hAnsi="Times New Roman" w:cs="Times New Roman"/>
                <w:sz w:val="20"/>
                <w:szCs w:val="20"/>
              </w:rPr>
              <w:t> </w:t>
            </w:r>
          </w:p>
        </w:tc>
        <w:tc>
          <w:tcPr>
            <w:tcW w:w="2048" w:type="dxa"/>
            <w:gridSpan w:val="3"/>
            <w:hideMark/>
            <w:tcPrChange w:id="96" w:author="Author">
              <w:tcPr>
                <w:tcW w:w="2048" w:type="dxa"/>
                <w:gridSpan w:val="3"/>
                <w:hideMark/>
              </w:tcPr>
            </w:tcPrChange>
          </w:tcPr>
          <w:p w:rsidR="00C07443" w:rsidRPr="00963171" w:rsidRDefault="00C07443">
            <w:pPr>
              <w:rPr>
                <w:rFonts w:ascii="Times New Roman" w:hAnsi="Times New Roman" w:cs="Times New Roman"/>
                <w:sz w:val="20"/>
                <w:szCs w:val="20"/>
              </w:rPr>
            </w:pPr>
            <w:r w:rsidRPr="00963171">
              <w:rPr>
                <w:rFonts w:ascii="Times New Roman" w:hAnsi="Times New Roman" w:cs="Times New Roman"/>
                <w:sz w:val="20"/>
                <w:szCs w:val="20"/>
              </w:rPr>
              <w:t>Activity code broker</w:t>
            </w:r>
          </w:p>
          <w:p w:rsidR="00C07443" w:rsidRPr="00963171" w:rsidRDefault="00C07443" w:rsidP="00F57690">
            <w:pPr>
              <w:rPr>
                <w:rFonts w:ascii="Times New Roman" w:hAnsi="Times New Roman" w:cs="Times New Roman"/>
                <w:sz w:val="20"/>
                <w:szCs w:val="20"/>
              </w:rPr>
            </w:pPr>
            <w:r w:rsidRPr="00963171">
              <w:rPr>
                <w:rFonts w:ascii="Times New Roman" w:hAnsi="Times New Roman" w:cs="Times New Roman"/>
                <w:sz w:val="20"/>
                <w:szCs w:val="20"/>
              </w:rPr>
              <w:t> </w:t>
            </w:r>
          </w:p>
        </w:tc>
        <w:tc>
          <w:tcPr>
            <w:tcW w:w="5941" w:type="dxa"/>
            <w:hideMark/>
            <w:tcPrChange w:id="97" w:author="Author">
              <w:tcPr>
                <w:tcW w:w="6205" w:type="dxa"/>
                <w:gridSpan w:val="3"/>
                <w:hideMark/>
              </w:tcPr>
            </w:tcPrChange>
          </w:tcPr>
          <w:p w:rsidR="00C07443" w:rsidRPr="00963171" w:rsidRDefault="00C07443" w:rsidP="0058232A">
            <w:pPr>
              <w:rPr>
                <w:rFonts w:ascii="Times New Roman" w:hAnsi="Times New Roman" w:cs="Times New Roman"/>
                <w:sz w:val="20"/>
                <w:szCs w:val="20"/>
              </w:rPr>
            </w:pPr>
            <w:r w:rsidRPr="00963171">
              <w:rPr>
                <w:rFonts w:ascii="Times New Roman" w:hAnsi="Times New Roman" w:cs="Times New Roman"/>
                <w:sz w:val="20"/>
                <w:szCs w:val="20"/>
              </w:rPr>
              <w:t xml:space="preserve">Representing the activities of the broker involved, as considered by the undertaking. In case the activities are combined all activities must be mentioned separated by “,”: </w:t>
            </w:r>
          </w:p>
          <w:p w:rsidR="00C07443" w:rsidRPr="00963171" w:rsidRDefault="00C07443" w:rsidP="0064405A">
            <w:pPr>
              <w:rPr>
                <w:rFonts w:ascii="Times New Roman" w:hAnsi="Times New Roman" w:cs="Times New Roman"/>
                <w:sz w:val="20"/>
                <w:szCs w:val="20"/>
              </w:rPr>
            </w:pPr>
            <w:r w:rsidRPr="00963171">
              <w:rPr>
                <w:rFonts w:ascii="Times New Roman" w:hAnsi="Times New Roman" w:cs="Times New Roman"/>
                <w:sz w:val="20"/>
                <w:szCs w:val="20"/>
              </w:rPr>
              <w:t>- Intermediary for placement</w:t>
            </w:r>
            <w:r w:rsidRPr="00963171">
              <w:rPr>
                <w:rFonts w:ascii="Times New Roman" w:hAnsi="Times New Roman" w:cs="Times New Roman"/>
                <w:sz w:val="20"/>
                <w:szCs w:val="20"/>
              </w:rPr>
              <w:br/>
              <w:t>- Underwriting on behalf of</w:t>
            </w:r>
            <w:r w:rsidRPr="00963171">
              <w:rPr>
                <w:rFonts w:ascii="Times New Roman" w:hAnsi="Times New Roman" w:cs="Times New Roman"/>
                <w:sz w:val="20"/>
                <w:szCs w:val="20"/>
              </w:rPr>
              <w:br/>
              <w:t>- Financial services</w:t>
            </w:r>
          </w:p>
        </w:tc>
      </w:tr>
      <w:tr w:rsidR="00073D72" w:rsidRPr="002C3D23" w:rsidTr="003C5E2B">
        <w:trPr>
          <w:trHeight w:val="615"/>
          <w:trPrChange w:id="98" w:author="Author">
            <w:trPr>
              <w:trHeight w:val="615"/>
            </w:trPr>
          </w:trPrChange>
        </w:trPr>
        <w:tc>
          <w:tcPr>
            <w:tcW w:w="1191" w:type="dxa"/>
            <w:hideMark/>
            <w:tcPrChange w:id="99" w:author="Author">
              <w:tcPr>
                <w:tcW w:w="1191" w:type="dxa"/>
                <w:hideMark/>
              </w:tcPr>
            </w:tcPrChange>
          </w:tcPr>
          <w:p w:rsidR="002C3D23" w:rsidRDefault="009C5F08" w:rsidP="00960567">
            <w:pPr>
              <w:rPr>
                <w:rFonts w:ascii="Times New Roman" w:hAnsi="Times New Roman" w:cs="Times New Roman"/>
                <w:sz w:val="20"/>
                <w:szCs w:val="20"/>
              </w:rPr>
            </w:pPr>
            <w:r w:rsidRPr="00963171">
              <w:rPr>
                <w:rFonts w:ascii="Times New Roman" w:hAnsi="Times New Roman" w:cs="Times New Roman"/>
                <w:sz w:val="20"/>
                <w:szCs w:val="20"/>
              </w:rPr>
              <w:t>C</w:t>
            </w:r>
            <w:r w:rsidR="00960567" w:rsidRPr="00963171">
              <w:rPr>
                <w:rFonts w:ascii="Times New Roman" w:hAnsi="Times New Roman" w:cs="Times New Roman"/>
                <w:sz w:val="20"/>
                <w:szCs w:val="20"/>
              </w:rPr>
              <w:t>0</w:t>
            </w:r>
            <w:ins w:id="100" w:author="Author">
              <w:r w:rsidR="005904B7">
                <w:rPr>
                  <w:rFonts w:ascii="Times New Roman" w:hAnsi="Times New Roman" w:cs="Times New Roman"/>
                  <w:sz w:val="20"/>
                  <w:szCs w:val="20"/>
                </w:rPr>
                <w:t>10</w:t>
              </w:r>
            </w:ins>
            <w:del w:id="101" w:author="Author">
              <w:r w:rsidR="00960567" w:rsidRPr="00963171" w:rsidDel="005904B7">
                <w:rPr>
                  <w:rFonts w:ascii="Times New Roman" w:hAnsi="Times New Roman" w:cs="Times New Roman"/>
                  <w:sz w:val="20"/>
                  <w:szCs w:val="20"/>
                </w:rPr>
                <w:delText>08</w:delText>
              </w:r>
            </w:del>
            <w:r w:rsidR="00960567" w:rsidRPr="00963171">
              <w:rPr>
                <w:rFonts w:ascii="Times New Roman" w:hAnsi="Times New Roman" w:cs="Times New Roman"/>
                <w:sz w:val="20"/>
                <w:szCs w:val="20"/>
              </w:rPr>
              <w:t>0</w:t>
            </w:r>
          </w:p>
          <w:p w:rsidR="00073D72" w:rsidRPr="00963171" w:rsidRDefault="002C3D23" w:rsidP="00960567">
            <w:pPr>
              <w:rPr>
                <w:rFonts w:ascii="Times New Roman" w:hAnsi="Times New Roman" w:cs="Times New Roman"/>
                <w:sz w:val="20"/>
                <w:szCs w:val="20"/>
              </w:rPr>
            </w:pPr>
            <w:r>
              <w:rPr>
                <w:rFonts w:ascii="Times New Roman" w:hAnsi="Times New Roman" w:cs="Times New Roman"/>
                <w:sz w:val="20"/>
                <w:szCs w:val="20"/>
              </w:rPr>
              <w:t>(</w:t>
            </w:r>
            <w:r w:rsidR="00154A2E">
              <w:rPr>
                <w:rFonts w:ascii="Times New Roman" w:hAnsi="Times New Roman" w:cs="Times New Roman"/>
                <w:sz w:val="20"/>
                <w:szCs w:val="20"/>
              </w:rPr>
              <w:t>N</w:t>
            </w:r>
            <w:r w:rsidR="00073D72" w:rsidRPr="00963171">
              <w:rPr>
                <w:rFonts w:ascii="Times New Roman" w:hAnsi="Times New Roman" w:cs="Times New Roman"/>
                <w:sz w:val="20"/>
                <w:szCs w:val="20"/>
              </w:rPr>
              <w:t>1</w:t>
            </w:r>
            <w:r>
              <w:rPr>
                <w:rFonts w:ascii="Times New Roman" w:hAnsi="Times New Roman" w:cs="Times New Roman"/>
                <w:sz w:val="20"/>
                <w:szCs w:val="20"/>
              </w:rPr>
              <w:t>)</w:t>
            </w:r>
          </w:p>
        </w:tc>
        <w:tc>
          <w:tcPr>
            <w:tcW w:w="2048" w:type="dxa"/>
            <w:gridSpan w:val="3"/>
            <w:tcBorders>
              <w:bottom w:val="single" w:sz="4" w:space="0" w:color="auto"/>
            </w:tcBorders>
            <w:hideMark/>
            <w:tcPrChange w:id="102" w:author="Author">
              <w:tcPr>
                <w:tcW w:w="2048" w:type="dxa"/>
                <w:gridSpan w:val="3"/>
                <w:tcBorders>
                  <w:bottom w:val="single" w:sz="4" w:space="0" w:color="auto"/>
                </w:tcBorders>
                <w:hideMark/>
              </w:tcPr>
            </w:tcPrChange>
          </w:tcPr>
          <w:p w:rsidR="00073D72" w:rsidRPr="00963171" w:rsidRDefault="00073D72">
            <w:pPr>
              <w:rPr>
                <w:rFonts w:ascii="Times New Roman" w:hAnsi="Times New Roman" w:cs="Times New Roman"/>
                <w:sz w:val="20"/>
                <w:szCs w:val="20"/>
              </w:rPr>
            </w:pPr>
            <w:r w:rsidRPr="00963171">
              <w:rPr>
                <w:rFonts w:ascii="Times New Roman" w:hAnsi="Times New Roman" w:cs="Times New Roman"/>
                <w:sz w:val="20"/>
                <w:szCs w:val="20"/>
              </w:rPr>
              <w:t>Share reinsurer (%)</w:t>
            </w:r>
          </w:p>
        </w:tc>
        <w:tc>
          <w:tcPr>
            <w:tcW w:w="5941" w:type="dxa"/>
            <w:hideMark/>
            <w:tcPrChange w:id="103" w:author="Author">
              <w:tcPr>
                <w:tcW w:w="6205" w:type="dxa"/>
                <w:gridSpan w:val="3"/>
                <w:hideMark/>
              </w:tcPr>
            </w:tcPrChange>
          </w:tcPr>
          <w:p w:rsidR="00073D72" w:rsidRPr="00963171" w:rsidRDefault="00073D72" w:rsidP="00960567">
            <w:pPr>
              <w:rPr>
                <w:rFonts w:ascii="Times New Roman" w:hAnsi="Times New Roman" w:cs="Times New Roman"/>
                <w:sz w:val="20"/>
                <w:szCs w:val="20"/>
              </w:rPr>
            </w:pPr>
            <w:r w:rsidRPr="00963171">
              <w:rPr>
                <w:rFonts w:ascii="Times New Roman" w:hAnsi="Times New Roman" w:cs="Times New Roman"/>
                <w:sz w:val="20"/>
                <w:szCs w:val="20"/>
              </w:rPr>
              <w:t xml:space="preserve">Percentage of the reinsurance treaty accepted by reinsurer identified in item </w:t>
            </w:r>
            <w:r w:rsidR="0058232A" w:rsidRPr="00963171">
              <w:rPr>
                <w:rFonts w:ascii="Times New Roman" w:hAnsi="Times New Roman" w:cs="Times New Roman"/>
                <w:sz w:val="20"/>
                <w:szCs w:val="20"/>
              </w:rPr>
              <w:t>C</w:t>
            </w:r>
            <w:r w:rsidR="00960567" w:rsidRPr="00963171">
              <w:rPr>
                <w:rFonts w:ascii="Times New Roman" w:hAnsi="Times New Roman" w:cs="Times New Roman"/>
                <w:sz w:val="20"/>
                <w:szCs w:val="20"/>
              </w:rPr>
              <w:t>0050</w:t>
            </w:r>
            <w:r w:rsidRPr="00963171">
              <w:rPr>
                <w:rFonts w:ascii="Times New Roman" w:hAnsi="Times New Roman" w:cs="Times New Roman"/>
                <w:sz w:val="20"/>
                <w:szCs w:val="20"/>
              </w:rPr>
              <w:t>, expressed as absolute percentage of the treaty placement.</w:t>
            </w:r>
          </w:p>
          <w:p w:rsidR="00336383" w:rsidRPr="00963171" w:rsidRDefault="00336383" w:rsidP="00336383">
            <w:pPr>
              <w:rPr>
                <w:rFonts w:ascii="Times New Roman" w:hAnsi="Times New Roman" w:cs="Times New Roman"/>
                <w:sz w:val="20"/>
                <w:szCs w:val="20"/>
              </w:rPr>
            </w:pPr>
            <w:r w:rsidRPr="00963171">
              <w:rPr>
                <w:rFonts w:ascii="Times New Roman" w:hAnsi="Times New Roman" w:cs="Times New Roman"/>
                <w:sz w:val="20"/>
                <w:szCs w:val="20"/>
              </w:rPr>
              <w:t xml:space="preserve">Percentages </w:t>
            </w:r>
            <w:r w:rsidR="0019375E">
              <w:rPr>
                <w:rFonts w:ascii="Times New Roman" w:hAnsi="Times New Roman" w:cs="Times New Roman"/>
                <w:sz w:val="20"/>
                <w:szCs w:val="20"/>
              </w:rPr>
              <w:t>shall</w:t>
            </w:r>
            <w:r w:rsidRPr="00963171">
              <w:rPr>
                <w:rFonts w:ascii="Times New Roman" w:hAnsi="Times New Roman" w:cs="Times New Roman"/>
                <w:sz w:val="20"/>
                <w:szCs w:val="20"/>
              </w:rPr>
              <w:t xml:space="preserve"> be reported as a decimal.</w:t>
            </w:r>
          </w:p>
          <w:p w:rsidR="00336383" w:rsidRPr="00963171" w:rsidRDefault="00336383" w:rsidP="00960567">
            <w:pPr>
              <w:rPr>
                <w:rFonts w:ascii="Times New Roman" w:hAnsi="Times New Roman" w:cs="Times New Roman"/>
                <w:sz w:val="20"/>
                <w:szCs w:val="20"/>
              </w:rPr>
            </w:pPr>
          </w:p>
        </w:tc>
      </w:tr>
      <w:tr w:rsidR="00073D72" w:rsidRPr="002C3D23" w:rsidTr="003C5E2B">
        <w:trPr>
          <w:trHeight w:val="600"/>
          <w:trPrChange w:id="104" w:author="Author">
            <w:trPr>
              <w:trHeight w:val="600"/>
            </w:trPr>
          </w:trPrChange>
        </w:trPr>
        <w:tc>
          <w:tcPr>
            <w:tcW w:w="1191" w:type="dxa"/>
            <w:vMerge w:val="restart"/>
            <w:hideMark/>
            <w:tcPrChange w:id="105" w:author="Author">
              <w:tcPr>
                <w:tcW w:w="1191" w:type="dxa"/>
                <w:vMerge w:val="restart"/>
                <w:hideMark/>
              </w:tcPr>
            </w:tcPrChange>
          </w:tcPr>
          <w:p w:rsidR="002C3D23" w:rsidRDefault="009C5F08" w:rsidP="00960567">
            <w:pPr>
              <w:rPr>
                <w:rFonts w:ascii="Times New Roman" w:hAnsi="Times New Roman" w:cs="Times New Roman"/>
                <w:sz w:val="20"/>
                <w:szCs w:val="20"/>
              </w:rPr>
            </w:pPr>
            <w:r w:rsidRPr="00963171">
              <w:rPr>
                <w:rFonts w:ascii="Times New Roman" w:hAnsi="Times New Roman" w:cs="Times New Roman"/>
                <w:sz w:val="20"/>
                <w:szCs w:val="20"/>
              </w:rPr>
              <w:t>C</w:t>
            </w:r>
            <w:r w:rsidR="00960567" w:rsidRPr="00963171">
              <w:rPr>
                <w:rFonts w:ascii="Times New Roman" w:hAnsi="Times New Roman" w:cs="Times New Roman"/>
                <w:sz w:val="20"/>
                <w:szCs w:val="20"/>
              </w:rPr>
              <w:t>0</w:t>
            </w:r>
            <w:del w:id="106" w:author="Author">
              <w:r w:rsidR="00960567" w:rsidRPr="00963171" w:rsidDel="005904B7">
                <w:rPr>
                  <w:rFonts w:ascii="Times New Roman" w:hAnsi="Times New Roman" w:cs="Times New Roman"/>
                  <w:sz w:val="20"/>
                  <w:szCs w:val="20"/>
                </w:rPr>
                <w:delText>09</w:delText>
              </w:r>
            </w:del>
            <w:ins w:id="107" w:author="Author">
              <w:r w:rsidR="005904B7">
                <w:rPr>
                  <w:rFonts w:ascii="Times New Roman" w:hAnsi="Times New Roman" w:cs="Times New Roman"/>
                  <w:sz w:val="20"/>
                  <w:szCs w:val="20"/>
                </w:rPr>
                <w:t>11</w:t>
              </w:r>
            </w:ins>
            <w:r w:rsidR="00960567" w:rsidRPr="00963171">
              <w:rPr>
                <w:rFonts w:ascii="Times New Roman" w:hAnsi="Times New Roman" w:cs="Times New Roman"/>
                <w:sz w:val="20"/>
                <w:szCs w:val="20"/>
              </w:rPr>
              <w:t>0</w:t>
            </w:r>
          </w:p>
          <w:p w:rsidR="00073D72" w:rsidRPr="00963171" w:rsidRDefault="002C3D23" w:rsidP="00960567">
            <w:pPr>
              <w:rPr>
                <w:rFonts w:ascii="Times New Roman" w:hAnsi="Times New Roman" w:cs="Times New Roman"/>
                <w:sz w:val="20"/>
                <w:szCs w:val="20"/>
              </w:rPr>
            </w:pPr>
            <w:r>
              <w:rPr>
                <w:rFonts w:ascii="Times New Roman" w:hAnsi="Times New Roman" w:cs="Times New Roman"/>
                <w:sz w:val="20"/>
                <w:szCs w:val="20"/>
              </w:rPr>
              <w:t>(</w:t>
            </w:r>
            <w:r w:rsidR="00154A2E">
              <w:rPr>
                <w:rFonts w:ascii="Times New Roman" w:hAnsi="Times New Roman" w:cs="Times New Roman"/>
                <w:sz w:val="20"/>
                <w:szCs w:val="20"/>
              </w:rPr>
              <w:t>P</w:t>
            </w:r>
            <w:r w:rsidR="00073D72" w:rsidRPr="00963171">
              <w:rPr>
                <w:rFonts w:ascii="Times New Roman" w:hAnsi="Times New Roman" w:cs="Times New Roman"/>
                <w:sz w:val="20"/>
                <w:szCs w:val="20"/>
              </w:rPr>
              <w:t>1</w:t>
            </w:r>
            <w:r>
              <w:rPr>
                <w:rFonts w:ascii="Times New Roman" w:hAnsi="Times New Roman" w:cs="Times New Roman"/>
                <w:sz w:val="20"/>
                <w:szCs w:val="20"/>
              </w:rPr>
              <w:t>)</w:t>
            </w:r>
          </w:p>
        </w:tc>
        <w:tc>
          <w:tcPr>
            <w:tcW w:w="2048" w:type="dxa"/>
            <w:gridSpan w:val="3"/>
            <w:tcBorders>
              <w:bottom w:val="nil"/>
            </w:tcBorders>
            <w:hideMark/>
            <w:tcPrChange w:id="108" w:author="Author">
              <w:tcPr>
                <w:tcW w:w="2048" w:type="dxa"/>
                <w:gridSpan w:val="3"/>
                <w:tcBorders>
                  <w:bottom w:val="nil"/>
                </w:tcBorders>
                <w:hideMark/>
              </w:tcPr>
            </w:tcPrChange>
          </w:tcPr>
          <w:p w:rsidR="00073D72" w:rsidRPr="00963171" w:rsidRDefault="00073D72">
            <w:pPr>
              <w:rPr>
                <w:rFonts w:ascii="Times New Roman" w:hAnsi="Times New Roman" w:cs="Times New Roman"/>
                <w:sz w:val="20"/>
                <w:szCs w:val="20"/>
              </w:rPr>
            </w:pPr>
            <w:r w:rsidRPr="00963171">
              <w:rPr>
                <w:rFonts w:ascii="Times New Roman" w:hAnsi="Times New Roman" w:cs="Times New Roman"/>
                <w:sz w:val="20"/>
                <w:szCs w:val="20"/>
              </w:rPr>
              <w:t>Exposure ceded for reinsurer’s share</w:t>
            </w:r>
          </w:p>
        </w:tc>
        <w:tc>
          <w:tcPr>
            <w:tcW w:w="5941" w:type="dxa"/>
            <w:vMerge w:val="restart"/>
            <w:hideMark/>
            <w:tcPrChange w:id="109" w:author="Author">
              <w:tcPr>
                <w:tcW w:w="6205" w:type="dxa"/>
                <w:gridSpan w:val="3"/>
                <w:vMerge w:val="restart"/>
                <w:hideMark/>
              </w:tcPr>
            </w:tcPrChange>
          </w:tcPr>
          <w:p w:rsidR="00F41A33" w:rsidRDefault="00F41A33" w:rsidP="00F41A33">
            <w:pPr>
              <w:rPr>
                <w:ins w:id="110" w:author="Author"/>
                <w:rFonts w:ascii="Times New Roman" w:hAnsi="Times New Roman" w:cs="Times New Roman"/>
                <w:sz w:val="20"/>
                <w:szCs w:val="20"/>
              </w:rPr>
            </w:pPr>
            <w:ins w:id="111" w:author="Author">
              <w:r>
                <w:rPr>
                  <w:rFonts w:ascii="Times New Roman" w:hAnsi="Times New Roman" w:cs="Times New Roman"/>
                  <w:sz w:val="20"/>
                  <w:szCs w:val="20"/>
                </w:rPr>
                <w:t xml:space="preserve">Amount of the </w:t>
              </w:r>
            </w:ins>
            <w:del w:id="112" w:author="Author">
              <w:r w:rsidR="00073D72" w:rsidRPr="00963171" w:rsidDel="00F41A33">
                <w:rPr>
                  <w:rFonts w:ascii="Times New Roman" w:hAnsi="Times New Roman" w:cs="Times New Roman"/>
                  <w:sz w:val="20"/>
                  <w:szCs w:val="20"/>
                </w:rPr>
                <w:delText>E</w:delText>
              </w:r>
            </w:del>
            <w:ins w:id="113" w:author="Author">
              <w:r>
                <w:rPr>
                  <w:rFonts w:ascii="Times New Roman" w:hAnsi="Times New Roman" w:cs="Times New Roman"/>
                  <w:sz w:val="20"/>
                  <w:szCs w:val="20"/>
                </w:rPr>
                <w:t>e</w:t>
              </w:r>
            </w:ins>
            <w:r w:rsidR="00073D72" w:rsidRPr="00963171">
              <w:rPr>
                <w:rFonts w:ascii="Times New Roman" w:hAnsi="Times New Roman" w:cs="Times New Roman"/>
                <w:sz w:val="20"/>
                <w:szCs w:val="20"/>
              </w:rPr>
              <w:t xml:space="preserve">xposure </w:t>
            </w:r>
            <w:del w:id="114" w:author="Author">
              <w:r w:rsidR="00073D72" w:rsidRPr="00963171" w:rsidDel="00F41A33">
                <w:rPr>
                  <w:rFonts w:ascii="Times New Roman" w:hAnsi="Times New Roman" w:cs="Times New Roman"/>
                  <w:sz w:val="20"/>
                  <w:szCs w:val="20"/>
                </w:rPr>
                <w:delText xml:space="preserve">that the insured has </w:delText>
              </w:r>
            </w:del>
            <w:r w:rsidR="00073D72" w:rsidRPr="00963171">
              <w:rPr>
                <w:rFonts w:ascii="Times New Roman" w:hAnsi="Times New Roman" w:cs="Times New Roman"/>
                <w:sz w:val="20"/>
                <w:szCs w:val="20"/>
              </w:rPr>
              <w:t>reinsured with the reinsurer. Thi</w:t>
            </w:r>
            <w:r w:rsidR="0064405A" w:rsidRPr="00963171">
              <w:rPr>
                <w:rFonts w:ascii="Times New Roman" w:hAnsi="Times New Roman" w:cs="Times New Roman"/>
                <w:sz w:val="20"/>
                <w:szCs w:val="20"/>
              </w:rPr>
              <w:t>s</w:t>
            </w:r>
            <w:r w:rsidR="00073D72" w:rsidRPr="00963171">
              <w:rPr>
                <w:rFonts w:ascii="Times New Roman" w:hAnsi="Times New Roman" w:cs="Times New Roman"/>
                <w:sz w:val="20"/>
                <w:szCs w:val="20"/>
              </w:rPr>
              <w:t xml:space="preserve"> amount is based on the maximum cover per risk/event and is calculated with the formula: Item Maximum cover per risk or event (reported in item </w:t>
            </w:r>
            <w:r w:rsidR="0058232A" w:rsidRPr="00963171">
              <w:rPr>
                <w:rFonts w:ascii="Times New Roman" w:hAnsi="Times New Roman" w:cs="Times New Roman"/>
                <w:sz w:val="20"/>
                <w:szCs w:val="20"/>
              </w:rPr>
              <w:t>C</w:t>
            </w:r>
            <w:r w:rsidR="00C96439" w:rsidRPr="00963171">
              <w:rPr>
                <w:rFonts w:ascii="Times New Roman" w:hAnsi="Times New Roman" w:cs="Times New Roman"/>
                <w:sz w:val="20"/>
                <w:szCs w:val="20"/>
              </w:rPr>
              <w:t>0230</w:t>
            </w:r>
            <w:r w:rsidR="00073D72" w:rsidRPr="00963171">
              <w:rPr>
                <w:rFonts w:ascii="Times New Roman" w:hAnsi="Times New Roman" w:cs="Times New Roman"/>
                <w:sz w:val="20"/>
                <w:szCs w:val="20"/>
              </w:rPr>
              <w:t xml:space="preserve"> of </w:t>
            </w:r>
            <w:r w:rsidR="00C96439" w:rsidRPr="00963171">
              <w:rPr>
                <w:rFonts w:ascii="Times New Roman" w:hAnsi="Times New Roman" w:cs="Times New Roman"/>
                <w:sz w:val="20"/>
                <w:szCs w:val="20"/>
              </w:rPr>
              <w:t>S.30.03</w:t>
            </w:r>
            <w:del w:id="115" w:author="Author">
              <w:r w:rsidR="00C96439" w:rsidRPr="00963171" w:rsidDel="005904B7">
                <w:rPr>
                  <w:rFonts w:ascii="Times New Roman" w:hAnsi="Times New Roman" w:cs="Times New Roman"/>
                  <w:sz w:val="20"/>
                  <w:szCs w:val="20"/>
                </w:rPr>
                <w:delText>.b</w:delText>
              </w:r>
            </w:del>
            <w:r w:rsidR="00073D72" w:rsidRPr="00963171">
              <w:rPr>
                <w:rFonts w:ascii="Times New Roman" w:hAnsi="Times New Roman" w:cs="Times New Roman"/>
                <w:sz w:val="20"/>
                <w:szCs w:val="20"/>
              </w:rPr>
              <w:t xml:space="preserve">) x Item Share reinsurer (%) </w:t>
            </w:r>
            <w:r w:rsidR="0058232A" w:rsidRPr="00963171">
              <w:rPr>
                <w:rFonts w:ascii="Times New Roman" w:hAnsi="Times New Roman" w:cs="Times New Roman"/>
                <w:sz w:val="20"/>
                <w:szCs w:val="20"/>
              </w:rPr>
              <w:t>(</w:t>
            </w:r>
            <w:proofErr w:type="gramStart"/>
            <w:r w:rsidR="0058232A" w:rsidRPr="00963171">
              <w:rPr>
                <w:rFonts w:ascii="Times New Roman" w:hAnsi="Times New Roman" w:cs="Times New Roman"/>
                <w:sz w:val="20"/>
                <w:szCs w:val="20"/>
              </w:rPr>
              <w:t>reported</w:t>
            </w:r>
            <w:proofErr w:type="gramEnd"/>
            <w:r w:rsidR="0058232A" w:rsidRPr="00963171">
              <w:rPr>
                <w:rFonts w:ascii="Times New Roman" w:hAnsi="Times New Roman" w:cs="Times New Roman"/>
                <w:sz w:val="20"/>
                <w:szCs w:val="20"/>
              </w:rPr>
              <w:t xml:space="preserve"> in item C0</w:t>
            </w:r>
            <w:ins w:id="116" w:author="Author">
              <w:r w:rsidR="005904B7">
                <w:rPr>
                  <w:rFonts w:ascii="Times New Roman" w:hAnsi="Times New Roman" w:cs="Times New Roman"/>
                  <w:sz w:val="20"/>
                  <w:szCs w:val="20"/>
                </w:rPr>
                <w:t>1</w:t>
              </w:r>
            </w:ins>
            <w:r w:rsidR="0058232A" w:rsidRPr="00963171">
              <w:rPr>
                <w:rFonts w:ascii="Times New Roman" w:hAnsi="Times New Roman" w:cs="Times New Roman"/>
                <w:sz w:val="20"/>
                <w:szCs w:val="20"/>
              </w:rPr>
              <w:t>0</w:t>
            </w:r>
            <w:del w:id="117" w:author="Author">
              <w:r w:rsidR="0058232A" w:rsidRPr="00963171" w:rsidDel="005904B7">
                <w:rPr>
                  <w:rFonts w:ascii="Times New Roman" w:hAnsi="Times New Roman" w:cs="Times New Roman"/>
                  <w:sz w:val="20"/>
                  <w:szCs w:val="20"/>
                </w:rPr>
                <w:delText>8</w:delText>
              </w:r>
            </w:del>
            <w:r w:rsidR="0058232A" w:rsidRPr="00963171">
              <w:rPr>
                <w:rFonts w:ascii="Times New Roman" w:hAnsi="Times New Roman" w:cs="Times New Roman"/>
                <w:sz w:val="20"/>
                <w:szCs w:val="20"/>
              </w:rPr>
              <w:t>0 of S.30.04</w:t>
            </w:r>
            <w:del w:id="118" w:author="Author">
              <w:r w:rsidR="0058232A" w:rsidRPr="00963171" w:rsidDel="005904B7">
                <w:rPr>
                  <w:rFonts w:ascii="Times New Roman" w:hAnsi="Times New Roman" w:cs="Times New Roman"/>
                  <w:sz w:val="20"/>
                  <w:szCs w:val="20"/>
                </w:rPr>
                <w:delText>.b</w:delText>
              </w:r>
            </w:del>
            <w:r w:rsidR="0058232A" w:rsidRPr="00963171">
              <w:rPr>
                <w:rFonts w:ascii="Times New Roman" w:hAnsi="Times New Roman" w:cs="Times New Roman"/>
                <w:sz w:val="20"/>
                <w:szCs w:val="20"/>
              </w:rPr>
              <w:t>)</w:t>
            </w:r>
            <w:r w:rsidR="008626E1" w:rsidRPr="00963171">
              <w:rPr>
                <w:rFonts w:ascii="Times New Roman" w:hAnsi="Times New Roman" w:cs="Times New Roman"/>
                <w:sz w:val="20"/>
                <w:szCs w:val="20"/>
              </w:rPr>
              <w:t xml:space="preserve">. </w:t>
            </w:r>
          </w:p>
          <w:p w:rsidR="00073D72" w:rsidRPr="00963171" w:rsidRDefault="008626E1" w:rsidP="00F41A33">
            <w:pPr>
              <w:rPr>
                <w:rFonts w:ascii="Times New Roman" w:hAnsi="Times New Roman" w:cs="Times New Roman"/>
                <w:sz w:val="20"/>
                <w:szCs w:val="20"/>
              </w:rPr>
            </w:pPr>
            <w:r w:rsidRPr="00963171">
              <w:rPr>
                <w:rFonts w:ascii="Times New Roman" w:hAnsi="Times New Roman" w:cs="Times New Roman"/>
                <w:sz w:val="20"/>
                <w:szCs w:val="20"/>
              </w:rPr>
              <w:t xml:space="preserve">If </w:t>
            </w:r>
            <w:r w:rsidR="0058232A" w:rsidRPr="00963171">
              <w:rPr>
                <w:rFonts w:ascii="Times New Roman" w:hAnsi="Times New Roman" w:cs="Times New Roman"/>
                <w:sz w:val="20"/>
                <w:szCs w:val="20"/>
              </w:rPr>
              <w:t>C</w:t>
            </w:r>
            <w:r w:rsidR="00C96439" w:rsidRPr="00963171">
              <w:rPr>
                <w:rFonts w:ascii="Times New Roman" w:hAnsi="Times New Roman" w:cs="Times New Roman"/>
                <w:sz w:val="20"/>
                <w:szCs w:val="20"/>
              </w:rPr>
              <w:t>0230</w:t>
            </w:r>
            <w:r w:rsidRPr="00963171">
              <w:rPr>
                <w:rFonts w:ascii="Times New Roman" w:hAnsi="Times New Roman" w:cs="Times New Roman"/>
                <w:sz w:val="20"/>
                <w:szCs w:val="20"/>
              </w:rPr>
              <w:t xml:space="preserve"> from S.30.03 is Unlimited fill this cell with</w:t>
            </w:r>
            <w:r w:rsidR="005F3691" w:rsidRPr="005F3691">
              <w:rPr>
                <w:rFonts w:ascii="Times New Roman" w:hAnsi="Times New Roman" w:cs="Times New Roman"/>
                <w:sz w:val="20"/>
                <w:szCs w:val="20"/>
              </w:rPr>
              <w:t xml:space="preserve"> </w:t>
            </w:r>
            <w:r w:rsidR="005F3691" w:rsidRPr="00963171">
              <w:rPr>
                <w:rFonts w:ascii="Times New Roman" w:hAnsi="Times New Roman" w:cs="Times New Roman"/>
                <w:sz w:val="20"/>
                <w:szCs w:val="20"/>
              </w:rPr>
              <w:t>“</w:t>
            </w:r>
            <w:r w:rsidRPr="00963171">
              <w:rPr>
                <w:rFonts w:ascii="Times New Roman" w:hAnsi="Times New Roman" w:cs="Times New Roman"/>
                <w:sz w:val="20"/>
                <w:szCs w:val="20"/>
              </w:rPr>
              <w:t>-1</w:t>
            </w:r>
            <w:r w:rsidR="005F3691" w:rsidRPr="00963171">
              <w:rPr>
                <w:rFonts w:ascii="Times New Roman" w:hAnsi="Times New Roman" w:cs="Times New Roman"/>
                <w:sz w:val="20"/>
                <w:szCs w:val="20"/>
              </w:rPr>
              <w:t>”</w:t>
            </w:r>
            <w:r w:rsidR="005F3691" w:rsidRPr="005F3691">
              <w:rPr>
                <w:rFonts w:ascii="Times New Roman" w:hAnsi="Times New Roman" w:cs="Times New Roman"/>
                <w:sz w:val="20"/>
                <w:szCs w:val="20"/>
              </w:rPr>
              <w:t>.</w:t>
            </w:r>
          </w:p>
        </w:tc>
      </w:tr>
      <w:tr w:rsidR="00073D72" w:rsidRPr="002C3D23" w:rsidTr="003C5E2B">
        <w:trPr>
          <w:trHeight w:val="435"/>
          <w:trPrChange w:id="119" w:author="Author">
            <w:trPr>
              <w:trHeight w:val="435"/>
            </w:trPr>
          </w:trPrChange>
        </w:trPr>
        <w:tc>
          <w:tcPr>
            <w:tcW w:w="1191" w:type="dxa"/>
            <w:vMerge/>
            <w:hideMark/>
            <w:tcPrChange w:id="120" w:author="Author">
              <w:tcPr>
                <w:tcW w:w="1191" w:type="dxa"/>
                <w:vMerge/>
                <w:hideMark/>
              </w:tcPr>
            </w:tcPrChange>
          </w:tcPr>
          <w:p w:rsidR="00073D72" w:rsidRPr="00963171" w:rsidRDefault="00073D72">
            <w:pPr>
              <w:rPr>
                <w:rFonts w:ascii="Times New Roman" w:hAnsi="Times New Roman" w:cs="Times New Roman"/>
                <w:sz w:val="20"/>
                <w:szCs w:val="20"/>
              </w:rPr>
            </w:pPr>
          </w:p>
        </w:tc>
        <w:tc>
          <w:tcPr>
            <w:tcW w:w="2048" w:type="dxa"/>
            <w:gridSpan w:val="3"/>
            <w:tcBorders>
              <w:top w:val="nil"/>
            </w:tcBorders>
            <w:hideMark/>
            <w:tcPrChange w:id="121" w:author="Author">
              <w:tcPr>
                <w:tcW w:w="2048" w:type="dxa"/>
                <w:gridSpan w:val="3"/>
                <w:tcBorders>
                  <w:top w:val="nil"/>
                </w:tcBorders>
                <w:hideMark/>
              </w:tcPr>
            </w:tcPrChange>
          </w:tcPr>
          <w:p w:rsidR="00073D72" w:rsidRPr="00963171" w:rsidRDefault="00073D72" w:rsidP="00F41A33">
            <w:pPr>
              <w:rPr>
                <w:rFonts w:ascii="Times New Roman" w:hAnsi="Times New Roman" w:cs="Times New Roman"/>
                <w:sz w:val="20"/>
                <w:szCs w:val="20"/>
              </w:rPr>
            </w:pPr>
            <w:del w:id="122" w:author="Author">
              <w:r w:rsidRPr="00963171" w:rsidDel="00F41A33">
                <w:rPr>
                  <w:rFonts w:ascii="Times New Roman" w:hAnsi="Times New Roman" w:cs="Times New Roman"/>
                  <w:sz w:val="20"/>
                  <w:szCs w:val="20"/>
                </w:rPr>
                <w:delText>(amount)</w:delText>
              </w:r>
            </w:del>
          </w:p>
        </w:tc>
        <w:tc>
          <w:tcPr>
            <w:tcW w:w="5941" w:type="dxa"/>
            <w:vMerge/>
            <w:hideMark/>
            <w:tcPrChange w:id="123" w:author="Author">
              <w:tcPr>
                <w:tcW w:w="6205" w:type="dxa"/>
                <w:gridSpan w:val="3"/>
                <w:vMerge/>
                <w:hideMark/>
              </w:tcPr>
            </w:tcPrChange>
          </w:tcPr>
          <w:p w:rsidR="00073D72" w:rsidRPr="00963171" w:rsidRDefault="00073D72">
            <w:pPr>
              <w:rPr>
                <w:rFonts w:ascii="Times New Roman" w:hAnsi="Times New Roman" w:cs="Times New Roman"/>
                <w:sz w:val="20"/>
                <w:szCs w:val="20"/>
              </w:rPr>
            </w:pPr>
          </w:p>
        </w:tc>
      </w:tr>
      <w:tr w:rsidR="00757EB1" w:rsidRPr="002C3D23" w:rsidTr="003C5E2B">
        <w:trPr>
          <w:trHeight w:val="1669"/>
          <w:trPrChange w:id="124" w:author="Author">
            <w:trPr>
              <w:trHeight w:val="1669"/>
            </w:trPr>
          </w:trPrChange>
        </w:trPr>
        <w:tc>
          <w:tcPr>
            <w:tcW w:w="1191" w:type="dxa"/>
            <w:tcPrChange w:id="125" w:author="Author">
              <w:tcPr>
                <w:tcW w:w="1191" w:type="dxa"/>
              </w:tcPr>
            </w:tcPrChange>
          </w:tcPr>
          <w:p w:rsidR="00757EB1" w:rsidRPr="00963171" w:rsidRDefault="009C5F08" w:rsidP="005904B7">
            <w:pPr>
              <w:rPr>
                <w:rFonts w:ascii="Times New Roman" w:hAnsi="Times New Roman" w:cs="Times New Roman"/>
                <w:sz w:val="20"/>
                <w:szCs w:val="20"/>
              </w:rPr>
            </w:pPr>
            <w:r w:rsidRPr="00963171">
              <w:rPr>
                <w:rFonts w:ascii="Times New Roman" w:hAnsi="Times New Roman" w:cs="Times New Roman"/>
                <w:sz w:val="20"/>
                <w:szCs w:val="20"/>
              </w:rPr>
              <w:t>C</w:t>
            </w:r>
            <w:r w:rsidR="00960567" w:rsidRPr="00963171">
              <w:rPr>
                <w:rFonts w:ascii="Times New Roman" w:hAnsi="Times New Roman" w:cs="Times New Roman"/>
                <w:sz w:val="20"/>
                <w:szCs w:val="20"/>
              </w:rPr>
              <w:t>01</w:t>
            </w:r>
            <w:del w:id="126" w:author="Author">
              <w:r w:rsidR="00960567" w:rsidRPr="00963171" w:rsidDel="005904B7">
                <w:rPr>
                  <w:rFonts w:ascii="Times New Roman" w:hAnsi="Times New Roman" w:cs="Times New Roman"/>
                  <w:sz w:val="20"/>
                  <w:szCs w:val="20"/>
                </w:rPr>
                <w:delText>0</w:delText>
              </w:r>
            </w:del>
            <w:ins w:id="127" w:author="Author">
              <w:r w:rsidR="005904B7">
                <w:rPr>
                  <w:rFonts w:ascii="Times New Roman" w:hAnsi="Times New Roman" w:cs="Times New Roman"/>
                  <w:sz w:val="20"/>
                  <w:szCs w:val="20"/>
                </w:rPr>
                <w:t>2</w:t>
              </w:r>
            </w:ins>
            <w:r w:rsidR="00960567" w:rsidRPr="00963171">
              <w:rPr>
                <w:rFonts w:ascii="Times New Roman" w:hAnsi="Times New Roman" w:cs="Times New Roman"/>
                <w:sz w:val="20"/>
                <w:szCs w:val="20"/>
              </w:rPr>
              <w:t>0</w:t>
            </w:r>
          </w:p>
        </w:tc>
        <w:tc>
          <w:tcPr>
            <w:tcW w:w="2048" w:type="dxa"/>
            <w:gridSpan w:val="3"/>
            <w:tcPrChange w:id="128" w:author="Author">
              <w:tcPr>
                <w:tcW w:w="2048" w:type="dxa"/>
                <w:gridSpan w:val="3"/>
              </w:tcPr>
            </w:tcPrChange>
          </w:tcPr>
          <w:p w:rsidR="00757EB1" w:rsidRPr="00963171" w:rsidRDefault="00757EB1" w:rsidP="00C012E6">
            <w:pPr>
              <w:rPr>
                <w:rFonts w:ascii="Times New Roman" w:hAnsi="Times New Roman" w:cs="Times New Roman"/>
                <w:sz w:val="20"/>
                <w:szCs w:val="20"/>
              </w:rPr>
            </w:pPr>
            <w:r w:rsidRPr="00963171">
              <w:rPr>
                <w:rFonts w:ascii="Times New Roman" w:hAnsi="Times New Roman" w:cs="Times New Roman"/>
                <w:sz w:val="20"/>
                <w:szCs w:val="20"/>
              </w:rPr>
              <w:t xml:space="preserve">Type of </w:t>
            </w:r>
            <w:r w:rsidR="00C012E6" w:rsidRPr="00963171">
              <w:rPr>
                <w:rFonts w:ascii="Times New Roman" w:hAnsi="Times New Roman" w:cs="Times New Roman"/>
                <w:sz w:val="20"/>
                <w:szCs w:val="20"/>
              </w:rPr>
              <w:t>collateral (if applicable)</w:t>
            </w:r>
          </w:p>
        </w:tc>
        <w:tc>
          <w:tcPr>
            <w:tcW w:w="5941" w:type="dxa"/>
            <w:tcPrChange w:id="129" w:author="Author">
              <w:tcPr>
                <w:tcW w:w="6205" w:type="dxa"/>
                <w:gridSpan w:val="3"/>
              </w:tcPr>
            </w:tcPrChange>
          </w:tcPr>
          <w:p w:rsidR="00757EB1" w:rsidRPr="00963171" w:rsidRDefault="00757EB1" w:rsidP="00F57690">
            <w:pPr>
              <w:ind w:right="175"/>
              <w:rPr>
                <w:rFonts w:ascii="Times New Roman" w:hAnsi="Times New Roman" w:cs="Times New Roman"/>
                <w:sz w:val="20"/>
                <w:szCs w:val="20"/>
              </w:rPr>
            </w:pPr>
            <w:r w:rsidRPr="00963171">
              <w:rPr>
                <w:rFonts w:ascii="Times New Roman" w:hAnsi="Times New Roman" w:cs="Times New Roman"/>
                <w:sz w:val="20"/>
                <w:szCs w:val="20"/>
              </w:rPr>
              <w:t xml:space="preserve">Type of </w:t>
            </w:r>
            <w:r w:rsidR="00C012E6" w:rsidRPr="00963171">
              <w:rPr>
                <w:rFonts w:ascii="Times New Roman" w:hAnsi="Times New Roman" w:cs="Times New Roman"/>
                <w:sz w:val="20"/>
                <w:szCs w:val="20"/>
              </w:rPr>
              <w:t>collateral held</w:t>
            </w:r>
            <w:r w:rsidR="0058232A" w:rsidRPr="00963171">
              <w:rPr>
                <w:rFonts w:ascii="Times New Roman" w:hAnsi="Times New Roman" w:cs="Times New Roman"/>
                <w:sz w:val="20"/>
                <w:szCs w:val="20"/>
              </w:rPr>
              <w:t>. The following close</w:t>
            </w:r>
            <w:r w:rsidR="00C25570">
              <w:rPr>
                <w:rFonts w:ascii="Times New Roman" w:hAnsi="Times New Roman" w:cs="Times New Roman"/>
                <w:sz w:val="20"/>
                <w:szCs w:val="20"/>
              </w:rPr>
              <w:t>d</w:t>
            </w:r>
            <w:r w:rsidR="0058232A" w:rsidRPr="00963171">
              <w:rPr>
                <w:rFonts w:ascii="Times New Roman" w:hAnsi="Times New Roman" w:cs="Times New Roman"/>
                <w:sz w:val="20"/>
                <w:szCs w:val="20"/>
              </w:rPr>
              <w:t xml:space="preserve"> list shall be used</w:t>
            </w:r>
            <w:r w:rsidRPr="00963171">
              <w:rPr>
                <w:rFonts w:ascii="Times New Roman" w:hAnsi="Times New Roman" w:cs="Times New Roman"/>
                <w:sz w:val="20"/>
                <w:szCs w:val="20"/>
              </w:rPr>
              <w:t>:</w:t>
            </w:r>
          </w:p>
          <w:p w:rsidR="00757EB1" w:rsidRPr="00963171" w:rsidRDefault="00C25570" w:rsidP="00963171">
            <w:pPr>
              <w:ind w:right="175"/>
              <w:rPr>
                <w:rFonts w:ascii="Times New Roman" w:hAnsi="Times New Roman" w:cs="Times New Roman"/>
                <w:sz w:val="20"/>
                <w:szCs w:val="20"/>
              </w:rPr>
            </w:pPr>
            <w:r>
              <w:rPr>
                <w:rFonts w:ascii="Times New Roman" w:eastAsia="Times New Roman" w:hAnsi="Times New Roman" w:cs="Times New Roman"/>
                <w:bCs/>
                <w:sz w:val="20"/>
                <w:szCs w:val="20"/>
              </w:rPr>
              <w:t xml:space="preserve">1 </w:t>
            </w:r>
            <w:r w:rsidRPr="00C25570">
              <w:rPr>
                <w:rFonts w:ascii="Times New Roman" w:eastAsia="Times New Roman" w:hAnsi="Times New Roman" w:cs="Times New Roman"/>
                <w:bCs/>
                <w:sz w:val="20"/>
                <w:szCs w:val="20"/>
              </w:rPr>
              <w:t>-</w:t>
            </w:r>
            <w:r>
              <w:rPr>
                <w:rFonts w:ascii="Times New Roman" w:eastAsia="Times New Roman" w:hAnsi="Times New Roman" w:cs="Times New Roman"/>
                <w:bCs/>
                <w:sz w:val="20"/>
                <w:szCs w:val="20"/>
              </w:rPr>
              <w:t xml:space="preserve"> </w:t>
            </w:r>
            <w:r w:rsidR="00C012E6" w:rsidRPr="00963171">
              <w:rPr>
                <w:rFonts w:ascii="Times New Roman" w:eastAsia="Times New Roman" w:hAnsi="Times New Roman" w:cs="Times New Roman"/>
                <w:bCs/>
                <w:sz w:val="20"/>
                <w:szCs w:val="20"/>
              </w:rPr>
              <w:t xml:space="preserve">Cash or equivalent in </w:t>
            </w:r>
            <w:r w:rsidR="002E6FF1" w:rsidRPr="00963171">
              <w:rPr>
                <w:rFonts w:ascii="Times New Roman" w:eastAsia="Times New Roman" w:hAnsi="Times New Roman" w:cs="Times New Roman"/>
                <w:bCs/>
                <w:sz w:val="20"/>
                <w:szCs w:val="20"/>
              </w:rPr>
              <w:t>T</w:t>
            </w:r>
            <w:r w:rsidR="00C012E6" w:rsidRPr="00963171">
              <w:rPr>
                <w:rFonts w:ascii="Times New Roman" w:eastAsia="Times New Roman" w:hAnsi="Times New Roman" w:cs="Times New Roman"/>
                <w:bCs/>
                <w:sz w:val="20"/>
                <w:szCs w:val="20"/>
              </w:rPr>
              <w:t>rust</w:t>
            </w:r>
          </w:p>
          <w:p w:rsidR="002E6FF1" w:rsidRPr="00963171" w:rsidRDefault="00C25570" w:rsidP="00963171">
            <w:pPr>
              <w:ind w:right="175"/>
              <w:rPr>
                <w:rFonts w:ascii="Times New Roman" w:hAnsi="Times New Roman" w:cs="Times New Roman"/>
                <w:sz w:val="20"/>
                <w:szCs w:val="20"/>
              </w:rPr>
            </w:pPr>
            <w:r>
              <w:rPr>
                <w:rFonts w:ascii="Times New Roman" w:hAnsi="Times New Roman" w:cs="Times New Roman"/>
                <w:sz w:val="20"/>
                <w:szCs w:val="20"/>
              </w:rPr>
              <w:t xml:space="preserve">2 - </w:t>
            </w:r>
            <w:r w:rsidR="002E6FF1" w:rsidRPr="00963171">
              <w:rPr>
                <w:rFonts w:ascii="Times New Roman" w:hAnsi="Times New Roman" w:cs="Times New Roman"/>
                <w:sz w:val="20"/>
                <w:szCs w:val="20"/>
              </w:rPr>
              <w:t>Cash or Funds Withheld</w:t>
            </w:r>
          </w:p>
          <w:p w:rsidR="00757EB1" w:rsidRPr="00963171" w:rsidRDefault="00C25570" w:rsidP="00963171">
            <w:pPr>
              <w:ind w:right="175"/>
              <w:rPr>
                <w:rFonts w:ascii="Times New Roman" w:hAnsi="Times New Roman" w:cs="Times New Roman"/>
                <w:sz w:val="20"/>
                <w:szCs w:val="20"/>
              </w:rPr>
            </w:pPr>
            <w:r>
              <w:rPr>
                <w:rFonts w:ascii="Times New Roman" w:hAnsi="Times New Roman" w:cs="Times New Roman"/>
                <w:sz w:val="20"/>
                <w:szCs w:val="20"/>
              </w:rPr>
              <w:t xml:space="preserve">3 - </w:t>
            </w:r>
            <w:r w:rsidR="00C012E6" w:rsidRPr="00963171">
              <w:rPr>
                <w:rFonts w:ascii="Times New Roman" w:hAnsi="Times New Roman" w:cs="Times New Roman"/>
                <w:sz w:val="20"/>
                <w:szCs w:val="20"/>
              </w:rPr>
              <w:t>Letter of Credit</w:t>
            </w:r>
          </w:p>
          <w:p w:rsidR="00C012E6" w:rsidRPr="00963171" w:rsidRDefault="00C25570" w:rsidP="00963171">
            <w:pPr>
              <w:ind w:right="175"/>
              <w:rPr>
                <w:rFonts w:ascii="Times New Roman" w:hAnsi="Times New Roman" w:cs="Times New Roman"/>
                <w:sz w:val="20"/>
                <w:szCs w:val="20"/>
              </w:rPr>
            </w:pPr>
            <w:r>
              <w:rPr>
                <w:rFonts w:ascii="Times New Roman" w:hAnsi="Times New Roman" w:cs="Times New Roman"/>
                <w:sz w:val="20"/>
                <w:szCs w:val="20"/>
              </w:rPr>
              <w:t xml:space="preserve">4 - </w:t>
            </w:r>
            <w:r w:rsidR="00C012E6" w:rsidRPr="00963171">
              <w:rPr>
                <w:rFonts w:ascii="Times New Roman" w:hAnsi="Times New Roman" w:cs="Times New Roman"/>
                <w:sz w:val="20"/>
                <w:szCs w:val="20"/>
              </w:rPr>
              <w:t>Other</w:t>
            </w:r>
          </w:p>
          <w:p w:rsidR="00757EB1" w:rsidRPr="00963171" w:rsidRDefault="00C25570" w:rsidP="00963171">
            <w:pPr>
              <w:ind w:right="175"/>
              <w:rPr>
                <w:rFonts w:ascii="Times New Roman" w:hAnsi="Times New Roman" w:cs="Times New Roman"/>
                <w:sz w:val="20"/>
                <w:szCs w:val="20"/>
              </w:rPr>
            </w:pPr>
            <w:r>
              <w:rPr>
                <w:rFonts w:ascii="Times New Roman" w:hAnsi="Times New Roman" w:cs="Times New Roman"/>
                <w:sz w:val="20"/>
                <w:szCs w:val="20"/>
              </w:rPr>
              <w:t xml:space="preserve">5 - </w:t>
            </w:r>
            <w:r w:rsidR="00C012E6" w:rsidRPr="00963171">
              <w:rPr>
                <w:rFonts w:ascii="Times New Roman" w:hAnsi="Times New Roman" w:cs="Times New Roman"/>
                <w:sz w:val="20"/>
                <w:szCs w:val="20"/>
              </w:rPr>
              <w:t>None</w:t>
            </w:r>
          </w:p>
        </w:tc>
      </w:tr>
      <w:tr w:rsidR="00757EB1" w:rsidRPr="002C3D23" w:rsidTr="003C5E2B">
        <w:trPr>
          <w:trHeight w:val="916"/>
          <w:trPrChange w:id="130" w:author="Author">
            <w:trPr>
              <w:trHeight w:val="916"/>
            </w:trPr>
          </w:trPrChange>
        </w:trPr>
        <w:tc>
          <w:tcPr>
            <w:tcW w:w="1191" w:type="dxa"/>
            <w:tcPrChange w:id="131" w:author="Author">
              <w:tcPr>
                <w:tcW w:w="1191" w:type="dxa"/>
              </w:tcPr>
            </w:tcPrChange>
          </w:tcPr>
          <w:p w:rsidR="00757EB1" w:rsidRPr="00963171" w:rsidRDefault="009C5F08" w:rsidP="005904B7">
            <w:pPr>
              <w:rPr>
                <w:rFonts w:ascii="Times New Roman" w:hAnsi="Times New Roman" w:cs="Times New Roman"/>
                <w:sz w:val="20"/>
                <w:szCs w:val="20"/>
              </w:rPr>
            </w:pPr>
            <w:r w:rsidRPr="00963171">
              <w:rPr>
                <w:rFonts w:ascii="Times New Roman" w:hAnsi="Times New Roman" w:cs="Times New Roman"/>
                <w:sz w:val="20"/>
                <w:szCs w:val="20"/>
              </w:rPr>
              <w:t>C</w:t>
            </w:r>
            <w:r w:rsidR="00727E23" w:rsidRPr="00963171">
              <w:rPr>
                <w:rFonts w:ascii="Times New Roman" w:hAnsi="Times New Roman" w:cs="Times New Roman"/>
                <w:sz w:val="20"/>
                <w:szCs w:val="20"/>
              </w:rPr>
              <w:t>01</w:t>
            </w:r>
            <w:del w:id="132" w:author="Author">
              <w:r w:rsidR="00727E23" w:rsidRPr="00963171" w:rsidDel="005904B7">
                <w:rPr>
                  <w:rFonts w:ascii="Times New Roman" w:hAnsi="Times New Roman" w:cs="Times New Roman"/>
                  <w:sz w:val="20"/>
                  <w:szCs w:val="20"/>
                </w:rPr>
                <w:delText>1</w:delText>
              </w:r>
            </w:del>
            <w:ins w:id="133" w:author="Author">
              <w:r w:rsidR="005904B7">
                <w:rPr>
                  <w:rFonts w:ascii="Times New Roman" w:hAnsi="Times New Roman" w:cs="Times New Roman"/>
                  <w:sz w:val="20"/>
                  <w:szCs w:val="20"/>
                </w:rPr>
                <w:t>3</w:t>
              </w:r>
            </w:ins>
            <w:r w:rsidR="00727E23" w:rsidRPr="00963171">
              <w:rPr>
                <w:rFonts w:ascii="Times New Roman" w:hAnsi="Times New Roman" w:cs="Times New Roman"/>
                <w:sz w:val="20"/>
                <w:szCs w:val="20"/>
              </w:rPr>
              <w:t>0</w:t>
            </w:r>
          </w:p>
        </w:tc>
        <w:tc>
          <w:tcPr>
            <w:tcW w:w="2048" w:type="dxa"/>
            <w:gridSpan w:val="3"/>
            <w:tcPrChange w:id="134" w:author="Author">
              <w:tcPr>
                <w:tcW w:w="2048" w:type="dxa"/>
                <w:gridSpan w:val="3"/>
              </w:tcPr>
            </w:tcPrChange>
          </w:tcPr>
          <w:p w:rsidR="00757EB1" w:rsidRPr="00963171" w:rsidRDefault="00C93F52" w:rsidP="00C012E6">
            <w:pPr>
              <w:rPr>
                <w:rFonts w:ascii="Times New Roman" w:hAnsi="Times New Roman" w:cs="Times New Roman"/>
                <w:sz w:val="20"/>
                <w:szCs w:val="20"/>
              </w:rPr>
            </w:pPr>
            <w:r w:rsidRPr="00963171">
              <w:rPr>
                <w:rFonts w:ascii="Times New Roman" w:hAnsi="Times New Roman" w:cs="Times New Roman"/>
                <w:sz w:val="20"/>
                <w:szCs w:val="20"/>
              </w:rPr>
              <w:t>Description</w:t>
            </w:r>
            <w:r w:rsidR="00757EB1" w:rsidRPr="00963171">
              <w:rPr>
                <w:rFonts w:ascii="Times New Roman" w:hAnsi="Times New Roman" w:cs="Times New Roman"/>
                <w:sz w:val="20"/>
                <w:szCs w:val="20"/>
              </w:rPr>
              <w:t xml:space="preserve"> of the </w:t>
            </w:r>
            <w:r w:rsidR="00C012E6" w:rsidRPr="00963171">
              <w:rPr>
                <w:rFonts w:ascii="Times New Roman" w:hAnsi="Times New Roman" w:cs="Times New Roman"/>
                <w:sz w:val="20"/>
                <w:szCs w:val="20"/>
              </w:rPr>
              <w:t xml:space="preserve">reinsurers </w:t>
            </w:r>
            <w:r w:rsidR="00757EB1" w:rsidRPr="00963171">
              <w:rPr>
                <w:rFonts w:ascii="Times New Roman" w:hAnsi="Times New Roman" w:cs="Times New Roman"/>
                <w:sz w:val="20"/>
                <w:szCs w:val="20"/>
              </w:rPr>
              <w:t>limit collater</w:t>
            </w:r>
            <w:r w:rsidR="00C012E6" w:rsidRPr="00963171">
              <w:rPr>
                <w:rFonts w:ascii="Times New Roman" w:hAnsi="Times New Roman" w:cs="Times New Roman"/>
                <w:sz w:val="20"/>
                <w:szCs w:val="20"/>
              </w:rPr>
              <w:t>al</w:t>
            </w:r>
            <w:r w:rsidR="00757EB1" w:rsidRPr="00963171">
              <w:rPr>
                <w:rFonts w:ascii="Times New Roman" w:hAnsi="Times New Roman" w:cs="Times New Roman"/>
                <w:sz w:val="20"/>
                <w:szCs w:val="20"/>
              </w:rPr>
              <w:t xml:space="preserve">ised </w:t>
            </w:r>
          </w:p>
        </w:tc>
        <w:tc>
          <w:tcPr>
            <w:tcW w:w="5941" w:type="dxa"/>
            <w:tcPrChange w:id="135" w:author="Author">
              <w:tcPr>
                <w:tcW w:w="6205" w:type="dxa"/>
                <w:gridSpan w:val="3"/>
              </w:tcPr>
            </w:tcPrChange>
          </w:tcPr>
          <w:p w:rsidR="00757EB1" w:rsidRPr="00963171" w:rsidRDefault="00C93F52" w:rsidP="00C012E6">
            <w:pPr>
              <w:rPr>
                <w:rFonts w:ascii="Times New Roman" w:hAnsi="Times New Roman" w:cs="Times New Roman"/>
                <w:sz w:val="20"/>
                <w:szCs w:val="20"/>
              </w:rPr>
            </w:pPr>
            <w:r w:rsidRPr="00963171">
              <w:rPr>
                <w:rFonts w:ascii="Times New Roman" w:hAnsi="Times New Roman" w:cs="Times New Roman"/>
                <w:sz w:val="20"/>
                <w:szCs w:val="20"/>
              </w:rPr>
              <w:t xml:space="preserve">Description </w:t>
            </w:r>
            <w:r w:rsidR="00757EB1" w:rsidRPr="00963171">
              <w:rPr>
                <w:rFonts w:ascii="Times New Roman" w:hAnsi="Times New Roman" w:cs="Times New Roman"/>
                <w:sz w:val="20"/>
                <w:szCs w:val="20"/>
              </w:rPr>
              <w:t xml:space="preserve">of the </w:t>
            </w:r>
            <w:r w:rsidR="00C012E6" w:rsidRPr="00963171">
              <w:rPr>
                <w:rFonts w:ascii="Times New Roman" w:hAnsi="Times New Roman" w:cs="Times New Roman"/>
                <w:sz w:val="20"/>
                <w:szCs w:val="20"/>
              </w:rPr>
              <w:t xml:space="preserve">reinsurer </w:t>
            </w:r>
            <w:r w:rsidR="00757EB1" w:rsidRPr="00963171">
              <w:rPr>
                <w:rFonts w:ascii="Times New Roman" w:hAnsi="Times New Roman" w:cs="Times New Roman"/>
                <w:sz w:val="20"/>
                <w:szCs w:val="20"/>
              </w:rPr>
              <w:t>limit collater</w:t>
            </w:r>
            <w:r w:rsidR="00C012E6" w:rsidRPr="00963171">
              <w:rPr>
                <w:rFonts w:ascii="Times New Roman" w:hAnsi="Times New Roman" w:cs="Times New Roman"/>
                <w:sz w:val="20"/>
                <w:szCs w:val="20"/>
              </w:rPr>
              <w:t>al</w:t>
            </w:r>
            <w:r w:rsidR="00757EB1" w:rsidRPr="00963171">
              <w:rPr>
                <w:rFonts w:ascii="Times New Roman" w:hAnsi="Times New Roman" w:cs="Times New Roman"/>
                <w:sz w:val="20"/>
                <w:szCs w:val="20"/>
              </w:rPr>
              <w:t xml:space="preserve">ised </w:t>
            </w:r>
            <w:r w:rsidR="001D4F50" w:rsidRPr="00963171">
              <w:rPr>
                <w:rFonts w:ascii="Times New Roman" w:hAnsi="Times New Roman" w:cs="Times New Roman"/>
                <w:sz w:val="20"/>
                <w:szCs w:val="20"/>
              </w:rPr>
              <w:t xml:space="preserve">referring to the specific item specified in the treaty (e.g. 90% of the technical provisions or 90% of the premiums), </w:t>
            </w:r>
            <w:r w:rsidR="00C012E6" w:rsidRPr="00963171">
              <w:rPr>
                <w:rFonts w:ascii="Times New Roman" w:hAnsi="Times New Roman" w:cs="Times New Roman"/>
                <w:sz w:val="20"/>
                <w:szCs w:val="20"/>
              </w:rPr>
              <w:t>if applicable</w:t>
            </w:r>
            <w:r w:rsidR="00757EB1" w:rsidRPr="00963171">
              <w:rPr>
                <w:rFonts w:ascii="Times New Roman" w:hAnsi="Times New Roman" w:cs="Times New Roman"/>
                <w:sz w:val="20"/>
                <w:szCs w:val="20"/>
              </w:rPr>
              <w:t>.</w:t>
            </w:r>
          </w:p>
          <w:p w:rsidR="00336383" w:rsidRPr="00963171" w:rsidRDefault="00336383" w:rsidP="00C012E6">
            <w:pPr>
              <w:rPr>
                <w:rFonts w:ascii="Times New Roman" w:hAnsi="Times New Roman" w:cs="Times New Roman"/>
                <w:sz w:val="20"/>
                <w:szCs w:val="20"/>
              </w:rPr>
            </w:pPr>
          </w:p>
        </w:tc>
      </w:tr>
      <w:tr w:rsidR="00C012E6" w:rsidRPr="002C3D23" w:rsidTr="003C5E2B">
        <w:trPr>
          <w:trHeight w:val="300"/>
          <w:trPrChange w:id="136" w:author="Author">
            <w:trPr>
              <w:trHeight w:val="300"/>
            </w:trPr>
          </w:trPrChange>
        </w:trPr>
        <w:tc>
          <w:tcPr>
            <w:tcW w:w="1191" w:type="dxa"/>
            <w:tcPrChange w:id="137" w:author="Author">
              <w:tcPr>
                <w:tcW w:w="1191" w:type="dxa"/>
              </w:tcPr>
            </w:tcPrChange>
          </w:tcPr>
          <w:p w:rsidR="00C012E6" w:rsidRPr="00963171" w:rsidRDefault="009C5F08" w:rsidP="00727E23">
            <w:pPr>
              <w:rPr>
                <w:rFonts w:ascii="Times New Roman" w:hAnsi="Times New Roman" w:cs="Times New Roman"/>
                <w:sz w:val="20"/>
                <w:szCs w:val="20"/>
              </w:rPr>
            </w:pPr>
            <w:r w:rsidRPr="00963171">
              <w:rPr>
                <w:rFonts w:ascii="Times New Roman" w:hAnsi="Times New Roman" w:cs="Times New Roman"/>
                <w:sz w:val="20"/>
                <w:szCs w:val="20"/>
              </w:rPr>
              <w:t>C</w:t>
            </w:r>
            <w:r w:rsidR="00C012E6" w:rsidRPr="00963171">
              <w:rPr>
                <w:rFonts w:ascii="Times New Roman" w:hAnsi="Times New Roman" w:cs="Times New Roman"/>
                <w:sz w:val="20"/>
                <w:szCs w:val="20"/>
              </w:rPr>
              <w:t>01</w:t>
            </w:r>
            <w:ins w:id="138" w:author="Author">
              <w:r w:rsidR="005904B7">
                <w:rPr>
                  <w:rFonts w:ascii="Times New Roman" w:hAnsi="Times New Roman" w:cs="Times New Roman"/>
                  <w:sz w:val="20"/>
                  <w:szCs w:val="20"/>
                </w:rPr>
                <w:t>4</w:t>
              </w:r>
            </w:ins>
            <w:del w:id="139" w:author="Author">
              <w:r w:rsidR="00C012E6" w:rsidRPr="00963171" w:rsidDel="005904B7">
                <w:rPr>
                  <w:rFonts w:ascii="Times New Roman" w:hAnsi="Times New Roman" w:cs="Times New Roman"/>
                  <w:sz w:val="20"/>
                  <w:szCs w:val="20"/>
                </w:rPr>
                <w:delText>2</w:delText>
              </w:r>
            </w:del>
            <w:r w:rsidR="00C012E6" w:rsidRPr="00963171">
              <w:rPr>
                <w:rFonts w:ascii="Times New Roman" w:hAnsi="Times New Roman" w:cs="Times New Roman"/>
                <w:sz w:val="20"/>
                <w:szCs w:val="20"/>
              </w:rPr>
              <w:t>0</w:t>
            </w:r>
          </w:p>
        </w:tc>
        <w:tc>
          <w:tcPr>
            <w:tcW w:w="2048" w:type="dxa"/>
            <w:gridSpan w:val="3"/>
            <w:tcPrChange w:id="140" w:author="Author">
              <w:tcPr>
                <w:tcW w:w="2048" w:type="dxa"/>
                <w:gridSpan w:val="3"/>
              </w:tcPr>
            </w:tcPrChange>
          </w:tcPr>
          <w:p w:rsidR="00C012E6" w:rsidRPr="00963171" w:rsidRDefault="00EB741C">
            <w:pPr>
              <w:rPr>
                <w:rFonts w:ascii="Times New Roman" w:hAnsi="Times New Roman" w:cs="Times New Roman"/>
                <w:sz w:val="20"/>
                <w:szCs w:val="20"/>
              </w:rPr>
            </w:pPr>
            <w:r w:rsidRPr="00963171">
              <w:rPr>
                <w:rFonts w:ascii="Times New Roman" w:hAnsi="Times New Roman" w:cs="Times New Roman"/>
                <w:sz w:val="20"/>
                <w:szCs w:val="20"/>
              </w:rPr>
              <w:t>Code collateral provider (if applicable)</w:t>
            </w:r>
          </w:p>
        </w:tc>
        <w:tc>
          <w:tcPr>
            <w:tcW w:w="5941" w:type="dxa"/>
            <w:tcPrChange w:id="141" w:author="Author">
              <w:tcPr>
                <w:tcW w:w="6205" w:type="dxa"/>
                <w:gridSpan w:val="3"/>
              </w:tcPr>
            </w:tcPrChange>
          </w:tcPr>
          <w:p w:rsidR="00C012E6" w:rsidRPr="00963171" w:rsidRDefault="00EB741C" w:rsidP="00FC3AA9">
            <w:pPr>
              <w:rPr>
                <w:rFonts w:ascii="Times New Roman" w:hAnsi="Times New Roman" w:cs="Times New Roman"/>
                <w:sz w:val="20"/>
                <w:szCs w:val="20"/>
              </w:rPr>
            </w:pPr>
            <w:r w:rsidRPr="00963171">
              <w:rPr>
                <w:rFonts w:ascii="Times New Roman" w:hAnsi="Times New Roman" w:cs="Times New Roman"/>
                <w:sz w:val="20"/>
                <w:szCs w:val="20"/>
              </w:rPr>
              <w:t>Identification code</w:t>
            </w:r>
            <w:r w:rsidR="00892574">
              <w:rPr>
                <w:rFonts w:ascii="Times New Roman" w:hAnsi="Times New Roman" w:cs="Times New Roman"/>
                <w:sz w:val="20"/>
                <w:szCs w:val="20"/>
              </w:rPr>
              <w:t xml:space="preserve"> using the </w:t>
            </w:r>
            <w:r w:rsidRPr="00963171">
              <w:rPr>
                <w:rFonts w:ascii="Times New Roman" w:hAnsi="Times New Roman" w:cs="Times New Roman"/>
                <w:sz w:val="20"/>
                <w:szCs w:val="20"/>
              </w:rPr>
              <w:t>Legal Entity Identifier (LEI) if available</w:t>
            </w:r>
            <w:r w:rsidR="00892574">
              <w:rPr>
                <w:rFonts w:ascii="Times New Roman" w:hAnsi="Times New Roman" w:cs="Times New Roman"/>
                <w:sz w:val="20"/>
                <w:szCs w:val="20"/>
              </w:rPr>
              <w:t>.</w:t>
            </w:r>
            <w:r w:rsidRPr="00963171">
              <w:rPr>
                <w:rFonts w:ascii="Times New Roman" w:hAnsi="Times New Roman" w:cs="Times New Roman"/>
                <w:sz w:val="20"/>
                <w:szCs w:val="20"/>
              </w:rPr>
              <w:br/>
            </w:r>
            <w:r w:rsidRPr="00963171">
              <w:rPr>
                <w:rFonts w:ascii="Times New Roman" w:hAnsi="Times New Roman" w:cs="Times New Roman"/>
                <w:sz w:val="20"/>
                <w:szCs w:val="20"/>
              </w:rPr>
              <w:br/>
              <w:t xml:space="preserve">If none is available this item </w:t>
            </w:r>
            <w:r w:rsidR="0019375E">
              <w:rPr>
                <w:rFonts w:ascii="Times New Roman" w:hAnsi="Times New Roman" w:cs="Times New Roman"/>
                <w:sz w:val="20"/>
                <w:szCs w:val="20"/>
              </w:rPr>
              <w:t>shall</w:t>
            </w:r>
            <w:r w:rsidRPr="00963171">
              <w:rPr>
                <w:rFonts w:ascii="Times New Roman" w:hAnsi="Times New Roman" w:cs="Times New Roman"/>
                <w:sz w:val="20"/>
                <w:szCs w:val="20"/>
              </w:rPr>
              <w:t xml:space="preserve"> not be reported</w:t>
            </w:r>
            <w:r w:rsidR="00892574">
              <w:rPr>
                <w:rFonts w:ascii="Times New Roman" w:hAnsi="Times New Roman" w:cs="Times New Roman"/>
                <w:sz w:val="20"/>
                <w:szCs w:val="20"/>
              </w:rPr>
              <w:t>.</w:t>
            </w:r>
          </w:p>
        </w:tc>
      </w:tr>
      <w:tr w:rsidR="00892574" w:rsidRPr="002C3D23" w:rsidTr="003C5E2B">
        <w:trPr>
          <w:trHeight w:val="300"/>
          <w:trPrChange w:id="142" w:author="Author">
            <w:trPr>
              <w:trHeight w:val="300"/>
            </w:trPr>
          </w:trPrChange>
        </w:trPr>
        <w:tc>
          <w:tcPr>
            <w:tcW w:w="1191" w:type="dxa"/>
            <w:tcPrChange w:id="143" w:author="Author">
              <w:tcPr>
                <w:tcW w:w="1191" w:type="dxa"/>
              </w:tcPr>
            </w:tcPrChange>
          </w:tcPr>
          <w:p w:rsidR="00892574" w:rsidRPr="002C3D23" w:rsidRDefault="00892574" w:rsidP="002826EC">
            <w:pPr>
              <w:rPr>
                <w:rFonts w:ascii="Times New Roman" w:hAnsi="Times New Roman" w:cs="Times New Roman"/>
                <w:sz w:val="20"/>
                <w:szCs w:val="20"/>
              </w:rPr>
            </w:pPr>
            <w:r>
              <w:rPr>
                <w:rFonts w:ascii="Times New Roman" w:hAnsi="Times New Roman" w:cs="Times New Roman"/>
                <w:sz w:val="20"/>
                <w:szCs w:val="20"/>
              </w:rPr>
              <w:t>C01</w:t>
            </w:r>
            <w:ins w:id="144" w:author="Author">
              <w:r w:rsidR="005904B7">
                <w:rPr>
                  <w:rFonts w:ascii="Times New Roman" w:hAnsi="Times New Roman" w:cs="Times New Roman"/>
                  <w:sz w:val="20"/>
                  <w:szCs w:val="20"/>
                </w:rPr>
                <w:t>5</w:t>
              </w:r>
            </w:ins>
            <w:del w:id="145" w:author="Author">
              <w:r w:rsidDel="005904B7">
                <w:rPr>
                  <w:rFonts w:ascii="Times New Roman" w:hAnsi="Times New Roman" w:cs="Times New Roman"/>
                  <w:sz w:val="20"/>
                  <w:szCs w:val="20"/>
                </w:rPr>
                <w:delText>3</w:delText>
              </w:r>
            </w:del>
            <w:r>
              <w:rPr>
                <w:rFonts w:ascii="Times New Roman" w:hAnsi="Times New Roman" w:cs="Times New Roman"/>
                <w:sz w:val="20"/>
                <w:szCs w:val="20"/>
              </w:rPr>
              <w:t>0</w:t>
            </w:r>
          </w:p>
        </w:tc>
        <w:tc>
          <w:tcPr>
            <w:tcW w:w="2048" w:type="dxa"/>
            <w:gridSpan w:val="3"/>
            <w:tcPrChange w:id="146" w:author="Author">
              <w:tcPr>
                <w:tcW w:w="2048" w:type="dxa"/>
                <w:gridSpan w:val="3"/>
              </w:tcPr>
            </w:tcPrChange>
          </w:tcPr>
          <w:p w:rsidR="00892574" w:rsidRPr="002C3D23" w:rsidRDefault="00892574">
            <w:pPr>
              <w:rPr>
                <w:rFonts w:ascii="Times New Roman" w:hAnsi="Times New Roman" w:cs="Times New Roman"/>
                <w:sz w:val="20"/>
                <w:szCs w:val="20"/>
              </w:rPr>
            </w:pPr>
            <w:r>
              <w:rPr>
                <w:rFonts w:ascii="Times New Roman" w:hAnsi="Times New Roman" w:cs="Times New Roman"/>
                <w:sz w:val="20"/>
                <w:szCs w:val="20"/>
              </w:rPr>
              <w:t xml:space="preserve">Type of code of </w:t>
            </w:r>
            <w:r w:rsidRPr="005F5CD5">
              <w:rPr>
                <w:rFonts w:ascii="Times New Roman" w:hAnsi="Times New Roman" w:cs="Times New Roman"/>
                <w:sz w:val="20"/>
                <w:szCs w:val="20"/>
              </w:rPr>
              <w:t>collateral provider</w:t>
            </w:r>
          </w:p>
        </w:tc>
        <w:tc>
          <w:tcPr>
            <w:tcW w:w="5941" w:type="dxa"/>
            <w:tcPrChange w:id="147" w:author="Author">
              <w:tcPr>
                <w:tcW w:w="6205" w:type="dxa"/>
                <w:gridSpan w:val="3"/>
              </w:tcPr>
            </w:tcPrChange>
          </w:tcPr>
          <w:p w:rsidR="00892574" w:rsidRPr="002C3D23" w:rsidRDefault="00892574">
            <w:pPr>
              <w:rPr>
                <w:rFonts w:ascii="Times New Roman" w:hAnsi="Times New Roman" w:cs="Times New Roman"/>
                <w:sz w:val="20"/>
                <w:szCs w:val="20"/>
              </w:rPr>
            </w:pPr>
            <w:r w:rsidRPr="005F5CD5">
              <w:rPr>
                <w:rFonts w:ascii="Times New Roman" w:eastAsia="Times New Roman" w:hAnsi="Times New Roman" w:cs="Times New Roman"/>
                <w:color w:val="000000"/>
                <w:sz w:val="20"/>
                <w:szCs w:val="20"/>
                <w:lang w:eastAsia="en-GB"/>
              </w:rPr>
              <w:t>Identification of the code used in item “</w:t>
            </w:r>
            <w:r w:rsidRPr="005F5CD5">
              <w:rPr>
                <w:rFonts w:ascii="Times New Roman" w:hAnsi="Times New Roman" w:cs="Times New Roman"/>
                <w:sz w:val="20"/>
                <w:szCs w:val="20"/>
              </w:rPr>
              <w:t>Code collateral provider (if applicable)</w:t>
            </w:r>
            <w:r w:rsidRPr="005F5CD5">
              <w:rPr>
                <w:rFonts w:ascii="Times New Roman" w:eastAsia="Times New Roman" w:hAnsi="Times New Roman" w:cs="Times New Roman"/>
                <w:color w:val="000000"/>
                <w:sz w:val="20"/>
                <w:szCs w:val="20"/>
                <w:lang w:eastAsia="en-GB"/>
              </w:rPr>
              <w:t>”:</w:t>
            </w:r>
            <w:r w:rsidRPr="005F5CD5">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1 </w:t>
            </w:r>
            <w:r w:rsidRPr="005F5CD5">
              <w:rPr>
                <w:rFonts w:ascii="Times New Roman" w:eastAsia="Times New Roman" w:hAnsi="Times New Roman" w:cs="Times New Roman"/>
                <w:color w:val="000000"/>
                <w:sz w:val="20"/>
                <w:szCs w:val="20"/>
                <w:lang w:eastAsia="en-GB"/>
              </w:rPr>
              <w:t xml:space="preserve">- LEI </w:t>
            </w:r>
            <w:r w:rsidRPr="005F5CD5">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lastRenderedPageBreak/>
              <w:t xml:space="preserve">9 </w:t>
            </w:r>
            <w:r w:rsidRPr="005F5CD5">
              <w:rPr>
                <w:rFonts w:ascii="Times New Roman" w:eastAsia="Times New Roman" w:hAnsi="Times New Roman" w:cs="Times New Roman"/>
                <w:color w:val="000000"/>
                <w:sz w:val="20"/>
                <w:szCs w:val="20"/>
                <w:lang w:eastAsia="en-GB"/>
              </w:rPr>
              <w:t xml:space="preserve">- </w:t>
            </w:r>
            <w:r>
              <w:rPr>
                <w:rFonts w:ascii="Times New Roman" w:eastAsia="Times New Roman" w:hAnsi="Times New Roman" w:cs="Times New Roman"/>
                <w:color w:val="000000"/>
                <w:sz w:val="20"/>
                <w:szCs w:val="20"/>
                <w:lang w:eastAsia="en-GB"/>
              </w:rPr>
              <w:t>None</w:t>
            </w:r>
          </w:p>
        </w:tc>
      </w:tr>
      <w:tr w:rsidR="00E55E31" w:rsidRPr="002C3D23" w:rsidTr="003C5E2B">
        <w:trPr>
          <w:trHeight w:val="346"/>
          <w:trPrChange w:id="148" w:author="Author">
            <w:trPr>
              <w:trHeight w:val="300"/>
            </w:trPr>
          </w:trPrChange>
        </w:trPr>
        <w:tc>
          <w:tcPr>
            <w:tcW w:w="1191" w:type="dxa"/>
            <w:vMerge w:val="restart"/>
            <w:hideMark/>
            <w:tcPrChange w:id="149" w:author="Author">
              <w:tcPr>
                <w:tcW w:w="1191" w:type="dxa"/>
                <w:vMerge w:val="restart"/>
                <w:hideMark/>
              </w:tcPr>
            </w:tcPrChange>
          </w:tcPr>
          <w:p w:rsidR="002C3D23" w:rsidRDefault="00E55E31" w:rsidP="002826EC">
            <w:pPr>
              <w:rPr>
                <w:rFonts w:ascii="Times New Roman" w:hAnsi="Times New Roman" w:cs="Times New Roman"/>
                <w:sz w:val="20"/>
                <w:szCs w:val="20"/>
              </w:rPr>
            </w:pPr>
            <w:r w:rsidRPr="00963171">
              <w:rPr>
                <w:rFonts w:ascii="Times New Roman" w:hAnsi="Times New Roman" w:cs="Times New Roman"/>
                <w:sz w:val="20"/>
                <w:szCs w:val="20"/>
              </w:rPr>
              <w:lastRenderedPageBreak/>
              <w:t>C01</w:t>
            </w:r>
            <w:ins w:id="150" w:author="Author">
              <w:r w:rsidR="005904B7">
                <w:rPr>
                  <w:rFonts w:ascii="Times New Roman" w:hAnsi="Times New Roman" w:cs="Times New Roman"/>
                  <w:sz w:val="20"/>
                  <w:szCs w:val="20"/>
                </w:rPr>
                <w:t>6</w:t>
              </w:r>
            </w:ins>
            <w:del w:id="151" w:author="Author">
              <w:r w:rsidR="006D103F" w:rsidDel="005904B7">
                <w:rPr>
                  <w:rFonts w:ascii="Times New Roman" w:hAnsi="Times New Roman" w:cs="Times New Roman"/>
                  <w:sz w:val="20"/>
                  <w:szCs w:val="20"/>
                </w:rPr>
                <w:delText>4</w:delText>
              </w:r>
            </w:del>
            <w:r w:rsidRPr="00963171">
              <w:rPr>
                <w:rFonts w:ascii="Times New Roman" w:hAnsi="Times New Roman" w:cs="Times New Roman"/>
                <w:sz w:val="20"/>
                <w:szCs w:val="20"/>
              </w:rPr>
              <w:t>0</w:t>
            </w:r>
          </w:p>
          <w:p w:rsidR="00E55E31" w:rsidRPr="00963171" w:rsidRDefault="002C3D23" w:rsidP="002826EC">
            <w:pPr>
              <w:rPr>
                <w:rFonts w:ascii="Times New Roman" w:hAnsi="Times New Roman" w:cs="Times New Roman"/>
                <w:sz w:val="20"/>
                <w:szCs w:val="20"/>
              </w:rPr>
            </w:pPr>
            <w:r>
              <w:rPr>
                <w:rFonts w:ascii="Times New Roman" w:hAnsi="Times New Roman" w:cs="Times New Roman"/>
                <w:sz w:val="20"/>
                <w:szCs w:val="20"/>
              </w:rPr>
              <w:t>(</w:t>
            </w:r>
            <w:r w:rsidR="00154A2E">
              <w:rPr>
                <w:rFonts w:ascii="Times New Roman" w:hAnsi="Times New Roman" w:cs="Times New Roman"/>
                <w:sz w:val="20"/>
                <w:szCs w:val="20"/>
              </w:rPr>
              <w:t>Q</w:t>
            </w:r>
            <w:r w:rsidR="00E55E31" w:rsidRPr="00963171">
              <w:rPr>
                <w:rFonts w:ascii="Times New Roman" w:hAnsi="Times New Roman" w:cs="Times New Roman"/>
                <w:sz w:val="20"/>
                <w:szCs w:val="20"/>
              </w:rPr>
              <w:t>1</w:t>
            </w:r>
            <w:r>
              <w:rPr>
                <w:rFonts w:ascii="Times New Roman" w:hAnsi="Times New Roman" w:cs="Times New Roman"/>
                <w:sz w:val="20"/>
                <w:szCs w:val="20"/>
              </w:rPr>
              <w:t>)</w:t>
            </w:r>
          </w:p>
        </w:tc>
        <w:tc>
          <w:tcPr>
            <w:tcW w:w="2048" w:type="dxa"/>
            <w:gridSpan w:val="3"/>
            <w:vMerge w:val="restart"/>
            <w:hideMark/>
            <w:tcPrChange w:id="152" w:author="Author">
              <w:tcPr>
                <w:tcW w:w="2048" w:type="dxa"/>
                <w:gridSpan w:val="3"/>
                <w:vMerge w:val="restart"/>
                <w:hideMark/>
              </w:tcPr>
            </w:tcPrChange>
          </w:tcPr>
          <w:p w:rsidR="00E55E31" w:rsidRPr="00963171" w:rsidRDefault="00E55E31">
            <w:pPr>
              <w:rPr>
                <w:rFonts w:ascii="Times New Roman" w:hAnsi="Times New Roman" w:cs="Times New Roman"/>
                <w:sz w:val="20"/>
                <w:szCs w:val="20"/>
              </w:rPr>
            </w:pPr>
            <w:r w:rsidRPr="00963171">
              <w:rPr>
                <w:rFonts w:ascii="Times New Roman" w:hAnsi="Times New Roman" w:cs="Times New Roman"/>
                <w:sz w:val="20"/>
                <w:szCs w:val="20"/>
              </w:rPr>
              <w:t>Estimated outgoing reinsurance premium for reinsurer’s share</w:t>
            </w:r>
          </w:p>
        </w:tc>
        <w:tc>
          <w:tcPr>
            <w:tcW w:w="5941" w:type="dxa"/>
            <w:vMerge w:val="restart"/>
            <w:hideMark/>
            <w:tcPrChange w:id="153" w:author="Author">
              <w:tcPr>
                <w:tcW w:w="6205" w:type="dxa"/>
                <w:gridSpan w:val="3"/>
                <w:vMerge w:val="restart"/>
                <w:hideMark/>
              </w:tcPr>
            </w:tcPrChange>
          </w:tcPr>
          <w:p w:rsidR="00E55E31" w:rsidRPr="00FE4289" w:rsidDel="00C1034C" w:rsidRDefault="00E55E31" w:rsidP="002C3D23">
            <w:pPr>
              <w:rPr>
                <w:ins w:id="154" w:author="Author"/>
                <w:del w:id="155" w:author="Author"/>
                <w:rFonts w:ascii="Times New Roman" w:hAnsi="Times New Roman" w:cs="Times New Roman"/>
                <w:sz w:val="20"/>
                <w:szCs w:val="20"/>
              </w:rPr>
            </w:pPr>
            <w:r w:rsidRPr="00FE4289">
              <w:rPr>
                <w:rFonts w:ascii="Times New Roman" w:hAnsi="Times New Roman" w:cs="Times New Roman"/>
                <w:sz w:val="20"/>
                <w:szCs w:val="20"/>
              </w:rPr>
              <w:t xml:space="preserve">The estimated gross reinsurance premium of the treaty, to be paid by the undertaking, according to the next reporting year (N+1) for the share of each reinsurer. This amount is calculated according to the following </w:t>
            </w:r>
            <w:del w:id="156" w:author="Author">
              <w:r w:rsidRPr="00FE4289" w:rsidDel="0012309F">
                <w:rPr>
                  <w:rFonts w:ascii="Times New Roman" w:hAnsi="Times New Roman" w:cs="Times New Roman"/>
                  <w:sz w:val="20"/>
                  <w:szCs w:val="20"/>
                </w:rPr>
                <w:delText>cases</w:delText>
              </w:r>
            </w:del>
            <w:ins w:id="157" w:author="Author">
              <w:r w:rsidR="0012309F" w:rsidRPr="00FE4289">
                <w:rPr>
                  <w:rFonts w:ascii="Times New Roman" w:hAnsi="Times New Roman" w:cs="Times New Roman"/>
                  <w:sz w:val="20"/>
                  <w:szCs w:val="20"/>
                </w:rPr>
                <w:t>examples</w:t>
              </w:r>
            </w:ins>
            <w:r w:rsidRPr="00FE4289">
              <w:rPr>
                <w:rFonts w:ascii="Times New Roman" w:hAnsi="Times New Roman" w:cs="Times New Roman"/>
                <w:sz w:val="20"/>
                <w:szCs w:val="20"/>
              </w:rPr>
              <w:t>:</w:t>
            </w:r>
            <w:r w:rsidRPr="00FE4289">
              <w:rPr>
                <w:rFonts w:ascii="Times New Roman" w:hAnsi="Times New Roman" w:cs="Times New Roman"/>
                <w:sz w:val="20"/>
                <w:szCs w:val="20"/>
              </w:rPr>
              <w:br/>
              <w:t xml:space="preserve">  </w:t>
            </w:r>
            <w:r w:rsidRPr="00FE4289">
              <w:rPr>
                <w:rFonts w:ascii="Times New Roman" w:hAnsi="Times New Roman" w:cs="Times New Roman"/>
                <w:sz w:val="20"/>
                <w:szCs w:val="20"/>
              </w:rPr>
              <w:br/>
              <w:t xml:space="preserve">  Case 1:  For Quota Share</w:t>
            </w:r>
            <w:ins w:id="158" w:author="Author">
              <w:r w:rsidR="00B27D09" w:rsidRPr="00FE4289">
                <w:rPr>
                  <w:rFonts w:ascii="Times New Roman" w:hAnsi="Times New Roman" w:cs="Times New Roman"/>
                  <w:sz w:val="20"/>
                  <w:szCs w:val="20"/>
                </w:rPr>
                <w:t xml:space="preserve"> and Surplus</w:t>
              </w:r>
            </w:ins>
            <w:r w:rsidRPr="00FE4289">
              <w:rPr>
                <w:rFonts w:ascii="Times New Roman" w:hAnsi="Times New Roman" w:cs="Times New Roman"/>
                <w:sz w:val="20"/>
                <w:szCs w:val="20"/>
              </w:rPr>
              <w:t>; the share reported in item Share reinsurer (</w:t>
            </w:r>
            <w:r w:rsidR="00BE02CF" w:rsidRPr="00FE4289">
              <w:rPr>
                <w:rFonts w:ascii="Times New Roman" w:hAnsi="Times New Roman" w:cs="Times New Roman"/>
                <w:sz w:val="20"/>
                <w:szCs w:val="20"/>
              </w:rPr>
              <w:t>C</w:t>
            </w:r>
            <w:r w:rsidRPr="00FE4289">
              <w:rPr>
                <w:rFonts w:ascii="Times New Roman" w:hAnsi="Times New Roman" w:cs="Times New Roman"/>
                <w:sz w:val="20"/>
                <w:szCs w:val="20"/>
              </w:rPr>
              <w:t>0</w:t>
            </w:r>
            <w:ins w:id="159" w:author="Author">
              <w:r w:rsidR="005904B7" w:rsidRPr="00FE4289">
                <w:rPr>
                  <w:rFonts w:ascii="Times New Roman" w:hAnsi="Times New Roman" w:cs="Times New Roman"/>
                  <w:sz w:val="20"/>
                  <w:szCs w:val="20"/>
                </w:rPr>
                <w:t>1</w:t>
              </w:r>
            </w:ins>
            <w:r w:rsidRPr="00FE4289">
              <w:rPr>
                <w:rFonts w:ascii="Times New Roman" w:hAnsi="Times New Roman" w:cs="Times New Roman"/>
                <w:sz w:val="20"/>
                <w:szCs w:val="20"/>
              </w:rPr>
              <w:t>0</w:t>
            </w:r>
            <w:del w:id="160" w:author="Author">
              <w:r w:rsidRPr="00FE4289" w:rsidDel="005904B7">
                <w:rPr>
                  <w:rFonts w:ascii="Times New Roman" w:hAnsi="Times New Roman" w:cs="Times New Roman"/>
                  <w:sz w:val="20"/>
                  <w:szCs w:val="20"/>
                </w:rPr>
                <w:delText>8</w:delText>
              </w:r>
            </w:del>
            <w:r w:rsidRPr="00FE4289">
              <w:rPr>
                <w:rFonts w:ascii="Times New Roman" w:hAnsi="Times New Roman" w:cs="Times New Roman"/>
                <w:sz w:val="20"/>
                <w:szCs w:val="20"/>
              </w:rPr>
              <w:t xml:space="preserve">0) </w:t>
            </w:r>
            <w:del w:id="161" w:author="Author">
              <w:r w:rsidRPr="00FE4289" w:rsidDel="005904B7">
                <w:rPr>
                  <w:rFonts w:ascii="Times New Roman" w:hAnsi="Times New Roman" w:cs="Times New Roman"/>
                  <w:sz w:val="20"/>
                  <w:szCs w:val="20"/>
                </w:rPr>
                <w:delText>x</w:delText>
              </w:r>
            </w:del>
            <w:ins w:id="162" w:author="Author">
              <w:r w:rsidR="005904B7" w:rsidRPr="00FE4289">
                <w:rPr>
                  <w:rFonts w:ascii="Times New Roman" w:hAnsi="Times New Roman" w:cs="Times New Roman"/>
                  <w:sz w:val="20"/>
                  <w:szCs w:val="20"/>
                </w:rPr>
                <w:t>multiplied by</w:t>
              </w:r>
            </w:ins>
            <w:r w:rsidRPr="00FE4289">
              <w:rPr>
                <w:rFonts w:ascii="Times New Roman" w:hAnsi="Times New Roman" w:cs="Times New Roman"/>
                <w:sz w:val="20"/>
                <w:szCs w:val="20"/>
              </w:rPr>
              <w:t xml:space="preserve"> </w:t>
            </w:r>
            <w:del w:id="163" w:author="Author">
              <w:r w:rsidRPr="00FE4289" w:rsidDel="005904B7">
                <w:rPr>
                  <w:rFonts w:ascii="Times New Roman" w:hAnsi="Times New Roman" w:cs="Times New Roman"/>
                  <w:sz w:val="20"/>
                  <w:szCs w:val="20"/>
                </w:rPr>
                <w:delText xml:space="preserve">the </w:delText>
              </w:r>
            </w:del>
            <w:r w:rsidRPr="00FE4289">
              <w:rPr>
                <w:rFonts w:ascii="Times New Roman" w:hAnsi="Times New Roman" w:cs="Times New Roman"/>
                <w:sz w:val="20"/>
                <w:szCs w:val="20"/>
              </w:rPr>
              <w:t>item Gross Estimated Treaty Premium Income (</w:t>
            </w:r>
            <w:r w:rsidR="00BE02CF" w:rsidRPr="00FE4289">
              <w:rPr>
                <w:rFonts w:ascii="Times New Roman" w:hAnsi="Times New Roman" w:cs="Times New Roman"/>
                <w:sz w:val="20"/>
                <w:szCs w:val="20"/>
              </w:rPr>
              <w:t>C</w:t>
            </w:r>
            <w:r w:rsidRPr="00FE4289">
              <w:rPr>
                <w:rFonts w:ascii="Times New Roman" w:hAnsi="Times New Roman" w:cs="Times New Roman"/>
                <w:sz w:val="20"/>
                <w:szCs w:val="20"/>
              </w:rPr>
              <w:t>0160) reported in S.30.03</w:t>
            </w:r>
            <w:del w:id="164" w:author="Author">
              <w:r w:rsidRPr="00FE4289" w:rsidDel="005904B7">
                <w:rPr>
                  <w:rFonts w:ascii="Times New Roman" w:hAnsi="Times New Roman" w:cs="Times New Roman"/>
                  <w:sz w:val="20"/>
                  <w:szCs w:val="20"/>
                </w:rPr>
                <w:delText>.b</w:delText>
              </w:r>
            </w:del>
            <w:r w:rsidRPr="00FE4289">
              <w:rPr>
                <w:rFonts w:ascii="Times New Roman" w:hAnsi="Times New Roman" w:cs="Times New Roman"/>
                <w:sz w:val="20"/>
                <w:szCs w:val="20"/>
              </w:rPr>
              <w:t>;</w:t>
            </w:r>
            <w:r w:rsidRPr="00FE4289">
              <w:rPr>
                <w:rFonts w:ascii="Times New Roman" w:hAnsi="Times New Roman" w:cs="Times New Roman"/>
                <w:sz w:val="20"/>
                <w:szCs w:val="20"/>
              </w:rPr>
              <w:br/>
            </w:r>
            <w:r w:rsidRPr="00FE4289">
              <w:rPr>
                <w:rFonts w:ascii="Times New Roman" w:hAnsi="Times New Roman" w:cs="Times New Roman"/>
                <w:sz w:val="20"/>
                <w:szCs w:val="20"/>
              </w:rPr>
              <w:br/>
              <w:t xml:space="preserve">  Case 2: For XL-treaties if the treaty is subject to a fixed rate; the rate reported in item XL rate 1 (</w:t>
            </w:r>
            <w:r w:rsidR="00BE02CF" w:rsidRPr="00FE4289">
              <w:rPr>
                <w:rFonts w:ascii="Times New Roman" w:hAnsi="Times New Roman" w:cs="Times New Roman"/>
                <w:sz w:val="20"/>
                <w:szCs w:val="20"/>
              </w:rPr>
              <w:t>C</w:t>
            </w:r>
            <w:r w:rsidRPr="00FE4289">
              <w:rPr>
                <w:rFonts w:ascii="Times New Roman" w:hAnsi="Times New Roman" w:cs="Times New Roman"/>
                <w:sz w:val="20"/>
                <w:szCs w:val="20"/>
              </w:rPr>
              <w:t>0360) as reported in S.30.03</w:t>
            </w:r>
            <w:del w:id="165" w:author="Author">
              <w:r w:rsidRPr="00FE4289" w:rsidDel="005904B7">
                <w:rPr>
                  <w:rFonts w:ascii="Times New Roman" w:hAnsi="Times New Roman" w:cs="Times New Roman"/>
                  <w:sz w:val="20"/>
                  <w:szCs w:val="20"/>
                </w:rPr>
                <w:delText>.b</w:delText>
              </w:r>
            </w:del>
            <w:r w:rsidRPr="00FE4289">
              <w:rPr>
                <w:rFonts w:ascii="Times New Roman" w:hAnsi="Times New Roman" w:cs="Times New Roman"/>
                <w:sz w:val="20"/>
                <w:szCs w:val="20"/>
              </w:rPr>
              <w:t xml:space="preserve"> </w:t>
            </w:r>
            <w:del w:id="166" w:author="Author">
              <w:r w:rsidRPr="00FE4289" w:rsidDel="005904B7">
                <w:rPr>
                  <w:rFonts w:ascii="Times New Roman" w:hAnsi="Times New Roman" w:cs="Times New Roman"/>
                  <w:sz w:val="20"/>
                  <w:szCs w:val="20"/>
                </w:rPr>
                <w:delText xml:space="preserve"> x</w:delText>
              </w:r>
            </w:del>
            <w:ins w:id="167" w:author="Author">
              <w:r w:rsidR="005904B7" w:rsidRPr="00FE4289">
                <w:rPr>
                  <w:rFonts w:ascii="Times New Roman" w:hAnsi="Times New Roman" w:cs="Times New Roman"/>
                  <w:sz w:val="20"/>
                  <w:szCs w:val="20"/>
                </w:rPr>
                <w:t>multiplied by</w:t>
              </w:r>
            </w:ins>
            <w:r w:rsidRPr="00FE4289">
              <w:rPr>
                <w:rFonts w:ascii="Times New Roman" w:hAnsi="Times New Roman" w:cs="Times New Roman"/>
                <w:sz w:val="20"/>
                <w:szCs w:val="20"/>
              </w:rPr>
              <w:t xml:space="preserve"> the item Estimated Subject premium income (</w:t>
            </w:r>
            <w:r w:rsidR="00BE02CF" w:rsidRPr="00FE4289">
              <w:rPr>
                <w:rFonts w:ascii="Times New Roman" w:hAnsi="Times New Roman" w:cs="Times New Roman"/>
                <w:sz w:val="20"/>
                <w:szCs w:val="20"/>
              </w:rPr>
              <w:t>C</w:t>
            </w:r>
            <w:r w:rsidRPr="00FE4289">
              <w:rPr>
                <w:rFonts w:ascii="Times New Roman" w:hAnsi="Times New Roman" w:cs="Times New Roman"/>
                <w:sz w:val="20"/>
                <w:szCs w:val="20"/>
              </w:rPr>
              <w:t>0150) reported in S.30.03</w:t>
            </w:r>
            <w:del w:id="168" w:author="Author">
              <w:r w:rsidRPr="00FE4289" w:rsidDel="005904B7">
                <w:rPr>
                  <w:rFonts w:ascii="Times New Roman" w:hAnsi="Times New Roman" w:cs="Times New Roman"/>
                  <w:sz w:val="20"/>
                  <w:szCs w:val="20"/>
                </w:rPr>
                <w:delText>.b</w:delText>
              </w:r>
            </w:del>
            <w:r w:rsidRPr="00FE4289">
              <w:rPr>
                <w:rFonts w:ascii="Times New Roman" w:hAnsi="Times New Roman" w:cs="Times New Roman"/>
                <w:sz w:val="20"/>
                <w:szCs w:val="20"/>
              </w:rPr>
              <w:t xml:space="preserve"> </w:t>
            </w:r>
            <w:ins w:id="169" w:author="Author">
              <w:r w:rsidR="005904B7" w:rsidRPr="00FE4289">
                <w:rPr>
                  <w:rFonts w:ascii="Times New Roman" w:hAnsi="Times New Roman" w:cs="Times New Roman"/>
                  <w:sz w:val="20"/>
                  <w:szCs w:val="20"/>
                </w:rPr>
                <w:t>multiplied</w:t>
              </w:r>
            </w:ins>
            <w:del w:id="170" w:author="Author">
              <w:r w:rsidRPr="00FE4289" w:rsidDel="005904B7">
                <w:rPr>
                  <w:rFonts w:ascii="Times New Roman" w:hAnsi="Times New Roman" w:cs="Times New Roman"/>
                  <w:sz w:val="20"/>
                  <w:szCs w:val="20"/>
                </w:rPr>
                <w:delText>x</w:delText>
              </w:r>
            </w:del>
            <w:ins w:id="171" w:author="Author">
              <w:r w:rsidR="005904B7" w:rsidRPr="00FE4289">
                <w:rPr>
                  <w:rFonts w:ascii="Times New Roman" w:hAnsi="Times New Roman" w:cs="Times New Roman"/>
                  <w:sz w:val="20"/>
                  <w:szCs w:val="20"/>
                </w:rPr>
                <w:t xml:space="preserve"> by</w:t>
              </w:r>
            </w:ins>
            <w:r w:rsidRPr="00FE4289">
              <w:rPr>
                <w:rFonts w:ascii="Times New Roman" w:hAnsi="Times New Roman" w:cs="Times New Roman"/>
                <w:sz w:val="20"/>
                <w:szCs w:val="20"/>
              </w:rPr>
              <w:t xml:space="preserve"> </w:t>
            </w:r>
            <w:del w:id="172" w:author="Author">
              <w:r w:rsidRPr="00FE4289" w:rsidDel="005904B7">
                <w:rPr>
                  <w:rFonts w:ascii="Times New Roman" w:hAnsi="Times New Roman" w:cs="Times New Roman"/>
                  <w:sz w:val="20"/>
                  <w:szCs w:val="20"/>
                </w:rPr>
                <w:delText xml:space="preserve">to </w:delText>
              </w:r>
            </w:del>
            <w:r w:rsidRPr="00FE4289">
              <w:rPr>
                <w:rFonts w:ascii="Times New Roman" w:hAnsi="Times New Roman" w:cs="Times New Roman"/>
                <w:sz w:val="20"/>
                <w:szCs w:val="20"/>
              </w:rPr>
              <w:t>the share reported in item Share reinsurer (</w:t>
            </w:r>
            <w:r w:rsidR="00BE02CF" w:rsidRPr="00FE4289">
              <w:rPr>
                <w:rFonts w:ascii="Times New Roman" w:hAnsi="Times New Roman" w:cs="Times New Roman"/>
                <w:sz w:val="20"/>
                <w:szCs w:val="20"/>
              </w:rPr>
              <w:t>C</w:t>
            </w:r>
            <w:r w:rsidRPr="00FE4289">
              <w:rPr>
                <w:rFonts w:ascii="Times New Roman" w:hAnsi="Times New Roman" w:cs="Times New Roman"/>
                <w:sz w:val="20"/>
                <w:szCs w:val="20"/>
              </w:rPr>
              <w:t>0</w:t>
            </w:r>
            <w:ins w:id="173" w:author="Author">
              <w:r w:rsidR="005904B7" w:rsidRPr="00FE4289">
                <w:rPr>
                  <w:rFonts w:ascii="Times New Roman" w:hAnsi="Times New Roman" w:cs="Times New Roman"/>
                  <w:sz w:val="20"/>
                  <w:szCs w:val="20"/>
                </w:rPr>
                <w:t>1</w:t>
              </w:r>
            </w:ins>
            <w:r w:rsidRPr="00FE4289">
              <w:rPr>
                <w:rFonts w:ascii="Times New Roman" w:hAnsi="Times New Roman" w:cs="Times New Roman"/>
                <w:sz w:val="20"/>
                <w:szCs w:val="20"/>
              </w:rPr>
              <w:t>0</w:t>
            </w:r>
            <w:del w:id="174" w:author="Author">
              <w:r w:rsidRPr="00FE4289" w:rsidDel="005904B7">
                <w:rPr>
                  <w:rFonts w:ascii="Times New Roman" w:hAnsi="Times New Roman" w:cs="Times New Roman"/>
                  <w:sz w:val="20"/>
                  <w:szCs w:val="20"/>
                </w:rPr>
                <w:delText>8</w:delText>
              </w:r>
            </w:del>
            <w:r w:rsidRPr="00FE4289">
              <w:rPr>
                <w:rFonts w:ascii="Times New Roman" w:hAnsi="Times New Roman" w:cs="Times New Roman"/>
                <w:sz w:val="20"/>
                <w:szCs w:val="20"/>
              </w:rPr>
              <w:t>0).</w:t>
            </w:r>
            <w:r w:rsidRPr="00FE4289">
              <w:rPr>
                <w:rFonts w:ascii="Times New Roman" w:hAnsi="Times New Roman" w:cs="Times New Roman"/>
                <w:sz w:val="20"/>
                <w:szCs w:val="20"/>
              </w:rPr>
              <w:br/>
              <w:t xml:space="preserve">  </w:t>
            </w:r>
            <w:r w:rsidRPr="00FE4289">
              <w:rPr>
                <w:rFonts w:ascii="Times New Roman" w:hAnsi="Times New Roman" w:cs="Times New Roman"/>
                <w:sz w:val="20"/>
                <w:szCs w:val="20"/>
              </w:rPr>
              <w:br/>
              <w:t xml:space="preserve">  Case 3: For XL-treaties if the treaty is subject to a sliding rate; the rate reported in item XL rate 2 (</w:t>
            </w:r>
            <w:r w:rsidR="00BE02CF" w:rsidRPr="00FE4289">
              <w:rPr>
                <w:rFonts w:ascii="Times New Roman" w:hAnsi="Times New Roman" w:cs="Times New Roman"/>
                <w:sz w:val="20"/>
                <w:szCs w:val="20"/>
              </w:rPr>
              <w:t>C</w:t>
            </w:r>
            <w:r w:rsidRPr="00FE4289">
              <w:rPr>
                <w:rFonts w:ascii="Times New Roman" w:hAnsi="Times New Roman" w:cs="Times New Roman"/>
                <w:sz w:val="20"/>
                <w:szCs w:val="20"/>
              </w:rPr>
              <w:t>0370) as reported in S.30.03</w:t>
            </w:r>
            <w:del w:id="175" w:author="Author">
              <w:r w:rsidRPr="00FE4289" w:rsidDel="005904B7">
                <w:rPr>
                  <w:rFonts w:ascii="Times New Roman" w:hAnsi="Times New Roman" w:cs="Times New Roman"/>
                  <w:sz w:val="20"/>
                  <w:szCs w:val="20"/>
                </w:rPr>
                <w:delText xml:space="preserve">.b </w:delText>
              </w:r>
            </w:del>
            <w:r w:rsidRPr="00FE4289">
              <w:rPr>
                <w:rFonts w:ascii="Times New Roman" w:hAnsi="Times New Roman" w:cs="Times New Roman"/>
                <w:sz w:val="20"/>
                <w:szCs w:val="20"/>
              </w:rPr>
              <w:t xml:space="preserve"> </w:t>
            </w:r>
            <w:ins w:id="176" w:author="Author">
              <w:r w:rsidR="005904B7" w:rsidRPr="00FE4289">
                <w:rPr>
                  <w:rFonts w:ascii="Times New Roman" w:hAnsi="Times New Roman" w:cs="Times New Roman"/>
                  <w:sz w:val="20"/>
                  <w:szCs w:val="20"/>
                </w:rPr>
                <w:t>multiplied</w:t>
              </w:r>
            </w:ins>
            <w:del w:id="177" w:author="Author">
              <w:r w:rsidRPr="00FE4289" w:rsidDel="005904B7">
                <w:rPr>
                  <w:rFonts w:ascii="Times New Roman" w:hAnsi="Times New Roman" w:cs="Times New Roman"/>
                  <w:sz w:val="20"/>
                  <w:szCs w:val="20"/>
                </w:rPr>
                <w:delText>x</w:delText>
              </w:r>
            </w:del>
            <w:ins w:id="178" w:author="Author">
              <w:r w:rsidR="005904B7" w:rsidRPr="00FE4289">
                <w:rPr>
                  <w:rFonts w:ascii="Times New Roman" w:hAnsi="Times New Roman" w:cs="Times New Roman"/>
                  <w:sz w:val="20"/>
                  <w:szCs w:val="20"/>
                </w:rPr>
                <w:t xml:space="preserve"> by</w:t>
              </w:r>
            </w:ins>
            <w:r w:rsidRPr="00FE4289">
              <w:rPr>
                <w:rFonts w:ascii="Times New Roman" w:hAnsi="Times New Roman" w:cs="Times New Roman"/>
                <w:sz w:val="20"/>
                <w:szCs w:val="20"/>
              </w:rPr>
              <w:t xml:space="preserve"> the item Estimated Subject premium income (</w:t>
            </w:r>
            <w:r w:rsidR="00BE02CF" w:rsidRPr="00FE4289">
              <w:rPr>
                <w:rFonts w:ascii="Times New Roman" w:hAnsi="Times New Roman" w:cs="Times New Roman"/>
                <w:sz w:val="20"/>
                <w:szCs w:val="20"/>
              </w:rPr>
              <w:t>C</w:t>
            </w:r>
            <w:r w:rsidRPr="00FE4289">
              <w:rPr>
                <w:rFonts w:ascii="Times New Roman" w:hAnsi="Times New Roman" w:cs="Times New Roman"/>
                <w:sz w:val="20"/>
                <w:szCs w:val="20"/>
              </w:rPr>
              <w:t>0150) reported in S.30.03</w:t>
            </w:r>
            <w:del w:id="179" w:author="Author">
              <w:r w:rsidRPr="00FE4289" w:rsidDel="005904B7">
                <w:rPr>
                  <w:rFonts w:ascii="Times New Roman" w:hAnsi="Times New Roman" w:cs="Times New Roman"/>
                  <w:sz w:val="20"/>
                  <w:szCs w:val="20"/>
                </w:rPr>
                <w:delText>.b</w:delText>
              </w:r>
            </w:del>
            <w:r w:rsidRPr="00FE4289">
              <w:rPr>
                <w:rFonts w:ascii="Times New Roman" w:hAnsi="Times New Roman" w:cs="Times New Roman"/>
                <w:sz w:val="20"/>
                <w:szCs w:val="20"/>
              </w:rPr>
              <w:t xml:space="preserve"> </w:t>
            </w:r>
            <w:del w:id="180" w:author="Author">
              <w:r w:rsidRPr="00FE4289" w:rsidDel="005904B7">
                <w:rPr>
                  <w:rFonts w:ascii="Times New Roman" w:hAnsi="Times New Roman" w:cs="Times New Roman"/>
                  <w:sz w:val="20"/>
                  <w:szCs w:val="20"/>
                </w:rPr>
                <w:delText>x</w:delText>
              </w:r>
            </w:del>
            <w:ins w:id="181" w:author="Author">
              <w:r w:rsidR="005904B7" w:rsidRPr="00FE4289">
                <w:rPr>
                  <w:rFonts w:ascii="Times New Roman" w:hAnsi="Times New Roman" w:cs="Times New Roman"/>
                  <w:sz w:val="20"/>
                  <w:szCs w:val="20"/>
                </w:rPr>
                <w:t>multiplied by</w:t>
              </w:r>
            </w:ins>
            <w:del w:id="182" w:author="Author">
              <w:r w:rsidRPr="00FE4289" w:rsidDel="005904B7">
                <w:rPr>
                  <w:rFonts w:ascii="Times New Roman" w:hAnsi="Times New Roman" w:cs="Times New Roman"/>
                  <w:sz w:val="20"/>
                  <w:szCs w:val="20"/>
                </w:rPr>
                <w:delText xml:space="preserve"> to</w:delText>
              </w:r>
            </w:del>
            <w:r w:rsidRPr="00FE4289">
              <w:rPr>
                <w:rFonts w:ascii="Times New Roman" w:hAnsi="Times New Roman" w:cs="Times New Roman"/>
                <w:sz w:val="20"/>
                <w:szCs w:val="20"/>
              </w:rPr>
              <w:t xml:space="preserve"> the share reported in item Share reinsurer (</w:t>
            </w:r>
            <w:r w:rsidR="00BE02CF" w:rsidRPr="00FE4289">
              <w:rPr>
                <w:rFonts w:ascii="Times New Roman" w:hAnsi="Times New Roman" w:cs="Times New Roman"/>
                <w:sz w:val="20"/>
                <w:szCs w:val="20"/>
              </w:rPr>
              <w:t>C</w:t>
            </w:r>
            <w:r w:rsidRPr="00FE4289">
              <w:rPr>
                <w:rFonts w:ascii="Times New Roman" w:hAnsi="Times New Roman" w:cs="Times New Roman"/>
                <w:sz w:val="20"/>
                <w:szCs w:val="20"/>
              </w:rPr>
              <w:t>0</w:t>
            </w:r>
            <w:ins w:id="183" w:author="Author">
              <w:r w:rsidR="005904B7" w:rsidRPr="00FE4289">
                <w:rPr>
                  <w:rFonts w:ascii="Times New Roman" w:hAnsi="Times New Roman" w:cs="Times New Roman"/>
                  <w:sz w:val="20"/>
                  <w:szCs w:val="20"/>
                </w:rPr>
                <w:t>1</w:t>
              </w:r>
            </w:ins>
            <w:r w:rsidRPr="00FE4289">
              <w:rPr>
                <w:rFonts w:ascii="Times New Roman" w:hAnsi="Times New Roman" w:cs="Times New Roman"/>
                <w:sz w:val="20"/>
                <w:szCs w:val="20"/>
              </w:rPr>
              <w:t>0</w:t>
            </w:r>
            <w:del w:id="184" w:author="Author">
              <w:r w:rsidRPr="00FE4289" w:rsidDel="005904B7">
                <w:rPr>
                  <w:rFonts w:ascii="Times New Roman" w:hAnsi="Times New Roman" w:cs="Times New Roman"/>
                  <w:sz w:val="20"/>
                  <w:szCs w:val="20"/>
                </w:rPr>
                <w:delText>8</w:delText>
              </w:r>
            </w:del>
            <w:r w:rsidRPr="00FE4289">
              <w:rPr>
                <w:rFonts w:ascii="Times New Roman" w:hAnsi="Times New Roman" w:cs="Times New Roman"/>
                <w:sz w:val="20"/>
                <w:szCs w:val="20"/>
              </w:rPr>
              <w:t>0).</w:t>
            </w:r>
          </w:p>
          <w:p w:rsidR="0012309F" w:rsidRPr="00FE4289" w:rsidDel="00C1034C" w:rsidRDefault="0012309F" w:rsidP="002C3D23">
            <w:pPr>
              <w:rPr>
                <w:ins w:id="185" w:author="Author"/>
                <w:del w:id="186" w:author="Author"/>
                <w:rFonts w:ascii="Times New Roman" w:hAnsi="Times New Roman" w:cs="Times New Roman"/>
                <w:sz w:val="20"/>
                <w:szCs w:val="20"/>
              </w:rPr>
            </w:pPr>
          </w:p>
          <w:p w:rsidR="0012309F" w:rsidRPr="00FE4289" w:rsidRDefault="0012309F" w:rsidP="002C3D23">
            <w:pPr>
              <w:rPr>
                <w:rFonts w:ascii="Times New Roman" w:hAnsi="Times New Roman" w:cs="Times New Roman"/>
                <w:sz w:val="20"/>
                <w:szCs w:val="20"/>
              </w:rPr>
            </w:pPr>
            <w:ins w:id="187" w:author="Author">
              <w:del w:id="188" w:author="Author">
                <w:r w:rsidRPr="00FE4289" w:rsidDel="00B27D09">
                  <w:rPr>
                    <w:rFonts w:ascii="Times New Roman" w:hAnsi="Times New Roman" w:cs="Times New Roman"/>
                    <w:sz w:val="20"/>
                    <w:szCs w:val="20"/>
                  </w:rPr>
                  <w:delText>Case 4: Surplus…</w:delText>
                </w:r>
              </w:del>
            </w:ins>
          </w:p>
        </w:tc>
      </w:tr>
      <w:tr w:rsidR="00E55E31" w:rsidRPr="002C3D23" w:rsidTr="003C5E2B">
        <w:trPr>
          <w:trHeight w:val="300"/>
          <w:trPrChange w:id="189" w:author="Author">
            <w:trPr>
              <w:trHeight w:val="300"/>
            </w:trPr>
          </w:trPrChange>
        </w:trPr>
        <w:tc>
          <w:tcPr>
            <w:tcW w:w="1191" w:type="dxa"/>
            <w:vMerge/>
            <w:hideMark/>
            <w:tcPrChange w:id="190" w:author="Author">
              <w:tcPr>
                <w:tcW w:w="1191" w:type="dxa"/>
                <w:vMerge/>
                <w:hideMark/>
              </w:tcPr>
            </w:tcPrChange>
          </w:tcPr>
          <w:p w:rsidR="00E55E31" w:rsidRPr="00963171" w:rsidRDefault="00E55E31">
            <w:pPr>
              <w:rPr>
                <w:rFonts w:ascii="Times New Roman" w:hAnsi="Times New Roman" w:cs="Times New Roman"/>
                <w:sz w:val="20"/>
                <w:szCs w:val="20"/>
              </w:rPr>
            </w:pPr>
          </w:p>
        </w:tc>
        <w:tc>
          <w:tcPr>
            <w:tcW w:w="2048" w:type="dxa"/>
            <w:gridSpan w:val="3"/>
            <w:vMerge/>
            <w:hideMark/>
            <w:tcPrChange w:id="191" w:author="Author">
              <w:tcPr>
                <w:tcW w:w="2048" w:type="dxa"/>
                <w:gridSpan w:val="3"/>
                <w:vMerge/>
                <w:hideMark/>
              </w:tcPr>
            </w:tcPrChange>
          </w:tcPr>
          <w:p w:rsidR="00E55E31" w:rsidRPr="00963171" w:rsidRDefault="00E55E31">
            <w:pPr>
              <w:rPr>
                <w:rFonts w:ascii="Times New Roman" w:hAnsi="Times New Roman" w:cs="Times New Roman"/>
                <w:sz w:val="20"/>
                <w:szCs w:val="20"/>
              </w:rPr>
            </w:pPr>
          </w:p>
        </w:tc>
        <w:tc>
          <w:tcPr>
            <w:tcW w:w="5941" w:type="dxa"/>
            <w:vMerge/>
            <w:hideMark/>
            <w:tcPrChange w:id="192" w:author="Author">
              <w:tcPr>
                <w:tcW w:w="6205" w:type="dxa"/>
                <w:gridSpan w:val="3"/>
                <w:vMerge/>
                <w:hideMark/>
              </w:tcPr>
            </w:tcPrChange>
          </w:tcPr>
          <w:p w:rsidR="00E55E31" w:rsidRPr="00FE4289" w:rsidRDefault="00E55E31">
            <w:pPr>
              <w:rPr>
                <w:rFonts w:ascii="Times New Roman" w:hAnsi="Times New Roman" w:cs="Times New Roman"/>
                <w:sz w:val="20"/>
                <w:szCs w:val="20"/>
              </w:rPr>
            </w:pPr>
          </w:p>
        </w:tc>
      </w:tr>
      <w:tr w:rsidR="00E55E31" w:rsidRPr="002C3D23" w:rsidTr="003C5E2B">
        <w:trPr>
          <w:trHeight w:val="300"/>
          <w:trPrChange w:id="193" w:author="Author">
            <w:trPr>
              <w:trHeight w:val="300"/>
            </w:trPr>
          </w:trPrChange>
        </w:trPr>
        <w:tc>
          <w:tcPr>
            <w:tcW w:w="1191" w:type="dxa"/>
            <w:vMerge/>
            <w:hideMark/>
            <w:tcPrChange w:id="194" w:author="Author">
              <w:tcPr>
                <w:tcW w:w="1191" w:type="dxa"/>
                <w:vMerge/>
                <w:hideMark/>
              </w:tcPr>
            </w:tcPrChange>
          </w:tcPr>
          <w:p w:rsidR="00E55E31" w:rsidRPr="00963171" w:rsidRDefault="00E55E31">
            <w:pPr>
              <w:rPr>
                <w:rFonts w:ascii="Times New Roman" w:hAnsi="Times New Roman" w:cs="Times New Roman"/>
                <w:sz w:val="20"/>
                <w:szCs w:val="20"/>
              </w:rPr>
            </w:pPr>
          </w:p>
        </w:tc>
        <w:tc>
          <w:tcPr>
            <w:tcW w:w="2048" w:type="dxa"/>
            <w:gridSpan w:val="3"/>
            <w:vMerge/>
            <w:hideMark/>
            <w:tcPrChange w:id="195" w:author="Author">
              <w:tcPr>
                <w:tcW w:w="2048" w:type="dxa"/>
                <w:gridSpan w:val="3"/>
                <w:vMerge/>
                <w:hideMark/>
              </w:tcPr>
            </w:tcPrChange>
          </w:tcPr>
          <w:p w:rsidR="00E55E31" w:rsidRPr="00963171" w:rsidRDefault="00E55E31">
            <w:pPr>
              <w:rPr>
                <w:rFonts w:ascii="Times New Roman" w:hAnsi="Times New Roman" w:cs="Times New Roman"/>
                <w:sz w:val="20"/>
                <w:szCs w:val="20"/>
              </w:rPr>
            </w:pPr>
          </w:p>
        </w:tc>
        <w:tc>
          <w:tcPr>
            <w:tcW w:w="5941" w:type="dxa"/>
            <w:vMerge/>
            <w:hideMark/>
            <w:tcPrChange w:id="196" w:author="Author">
              <w:tcPr>
                <w:tcW w:w="6205" w:type="dxa"/>
                <w:gridSpan w:val="3"/>
                <w:vMerge/>
                <w:hideMark/>
              </w:tcPr>
            </w:tcPrChange>
          </w:tcPr>
          <w:p w:rsidR="00E55E31" w:rsidRPr="00FE4289" w:rsidRDefault="00E55E31">
            <w:pPr>
              <w:rPr>
                <w:rFonts w:ascii="Times New Roman" w:hAnsi="Times New Roman" w:cs="Times New Roman"/>
                <w:sz w:val="20"/>
                <w:szCs w:val="20"/>
              </w:rPr>
            </w:pPr>
          </w:p>
        </w:tc>
      </w:tr>
      <w:tr w:rsidR="00E55E31" w:rsidRPr="002C3D23" w:rsidTr="003C5E2B">
        <w:trPr>
          <w:trHeight w:val="300"/>
          <w:trPrChange w:id="197" w:author="Author">
            <w:trPr>
              <w:trHeight w:val="300"/>
            </w:trPr>
          </w:trPrChange>
        </w:trPr>
        <w:tc>
          <w:tcPr>
            <w:tcW w:w="1191" w:type="dxa"/>
            <w:vMerge/>
            <w:hideMark/>
            <w:tcPrChange w:id="198" w:author="Author">
              <w:tcPr>
                <w:tcW w:w="1191" w:type="dxa"/>
                <w:vMerge/>
                <w:hideMark/>
              </w:tcPr>
            </w:tcPrChange>
          </w:tcPr>
          <w:p w:rsidR="00E55E31" w:rsidRPr="00963171" w:rsidRDefault="00E55E31">
            <w:pPr>
              <w:rPr>
                <w:rFonts w:ascii="Times New Roman" w:hAnsi="Times New Roman" w:cs="Times New Roman"/>
                <w:sz w:val="20"/>
                <w:szCs w:val="20"/>
              </w:rPr>
            </w:pPr>
          </w:p>
        </w:tc>
        <w:tc>
          <w:tcPr>
            <w:tcW w:w="2048" w:type="dxa"/>
            <w:gridSpan w:val="3"/>
            <w:vMerge/>
            <w:hideMark/>
            <w:tcPrChange w:id="199" w:author="Author">
              <w:tcPr>
                <w:tcW w:w="2048" w:type="dxa"/>
                <w:gridSpan w:val="3"/>
                <w:vMerge/>
                <w:hideMark/>
              </w:tcPr>
            </w:tcPrChange>
          </w:tcPr>
          <w:p w:rsidR="00E55E31" w:rsidRPr="00963171" w:rsidRDefault="00E55E31">
            <w:pPr>
              <w:rPr>
                <w:rFonts w:ascii="Times New Roman" w:hAnsi="Times New Roman" w:cs="Times New Roman"/>
                <w:sz w:val="20"/>
                <w:szCs w:val="20"/>
              </w:rPr>
            </w:pPr>
          </w:p>
        </w:tc>
        <w:tc>
          <w:tcPr>
            <w:tcW w:w="5941" w:type="dxa"/>
            <w:vMerge/>
            <w:hideMark/>
            <w:tcPrChange w:id="200" w:author="Author">
              <w:tcPr>
                <w:tcW w:w="6205" w:type="dxa"/>
                <w:gridSpan w:val="3"/>
                <w:vMerge/>
                <w:hideMark/>
              </w:tcPr>
            </w:tcPrChange>
          </w:tcPr>
          <w:p w:rsidR="00E55E31" w:rsidRPr="00FE4289" w:rsidRDefault="00E55E31">
            <w:pPr>
              <w:rPr>
                <w:rFonts w:ascii="Times New Roman" w:hAnsi="Times New Roman" w:cs="Times New Roman"/>
                <w:sz w:val="20"/>
                <w:szCs w:val="20"/>
              </w:rPr>
            </w:pPr>
          </w:p>
        </w:tc>
      </w:tr>
      <w:tr w:rsidR="00E55E31" w:rsidRPr="002C3D23" w:rsidTr="003C5E2B">
        <w:trPr>
          <w:trHeight w:val="2929"/>
          <w:trPrChange w:id="201" w:author="Author">
            <w:trPr>
              <w:trHeight w:val="2929"/>
            </w:trPr>
          </w:trPrChange>
        </w:trPr>
        <w:tc>
          <w:tcPr>
            <w:tcW w:w="1191" w:type="dxa"/>
            <w:vMerge/>
            <w:hideMark/>
            <w:tcPrChange w:id="202" w:author="Author">
              <w:tcPr>
                <w:tcW w:w="1191" w:type="dxa"/>
                <w:vMerge/>
                <w:hideMark/>
              </w:tcPr>
            </w:tcPrChange>
          </w:tcPr>
          <w:p w:rsidR="00E55E31" w:rsidRPr="00963171" w:rsidRDefault="00E55E31">
            <w:pPr>
              <w:rPr>
                <w:rFonts w:ascii="Times New Roman" w:hAnsi="Times New Roman" w:cs="Times New Roman"/>
                <w:sz w:val="20"/>
                <w:szCs w:val="20"/>
              </w:rPr>
            </w:pPr>
          </w:p>
        </w:tc>
        <w:tc>
          <w:tcPr>
            <w:tcW w:w="2048" w:type="dxa"/>
            <w:gridSpan w:val="3"/>
            <w:vMerge/>
            <w:hideMark/>
            <w:tcPrChange w:id="203" w:author="Author">
              <w:tcPr>
                <w:tcW w:w="2048" w:type="dxa"/>
                <w:gridSpan w:val="3"/>
                <w:vMerge/>
                <w:hideMark/>
              </w:tcPr>
            </w:tcPrChange>
          </w:tcPr>
          <w:p w:rsidR="00E55E31" w:rsidRPr="00963171" w:rsidRDefault="00E55E31">
            <w:pPr>
              <w:rPr>
                <w:rFonts w:ascii="Times New Roman" w:hAnsi="Times New Roman" w:cs="Times New Roman"/>
                <w:sz w:val="20"/>
                <w:szCs w:val="20"/>
              </w:rPr>
            </w:pPr>
          </w:p>
        </w:tc>
        <w:tc>
          <w:tcPr>
            <w:tcW w:w="5941" w:type="dxa"/>
            <w:vMerge/>
            <w:hideMark/>
            <w:tcPrChange w:id="204" w:author="Author">
              <w:tcPr>
                <w:tcW w:w="6205" w:type="dxa"/>
                <w:gridSpan w:val="3"/>
                <w:vMerge/>
                <w:hideMark/>
              </w:tcPr>
            </w:tcPrChange>
          </w:tcPr>
          <w:p w:rsidR="00E55E31" w:rsidRPr="00FE4289" w:rsidRDefault="00E55E31">
            <w:pPr>
              <w:rPr>
                <w:rFonts w:ascii="Times New Roman" w:hAnsi="Times New Roman" w:cs="Times New Roman"/>
                <w:sz w:val="20"/>
                <w:szCs w:val="20"/>
              </w:rPr>
            </w:pPr>
          </w:p>
        </w:tc>
      </w:tr>
      <w:tr w:rsidR="00E55E31" w:rsidRPr="002C3D23" w:rsidTr="003C5E2B">
        <w:trPr>
          <w:trHeight w:val="915"/>
          <w:trPrChange w:id="205" w:author="Author">
            <w:trPr>
              <w:trHeight w:val="915"/>
            </w:trPr>
          </w:trPrChange>
        </w:trPr>
        <w:tc>
          <w:tcPr>
            <w:tcW w:w="1191" w:type="dxa"/>
            <w:hideMark/>
            <w:tcPrChange w:id="206" w:author="Author">
              <w:tcPr>
                <w:tcW w:w="1191" w:type="dxa"/>
                <w:hideMark/>
              </w:tcPr>
            </w:tcPrChange>
          </w:tcPr>
          <w:p w:rsidR="002C3D23" w:rsidRDefault="00E55E31" w:rsidP="002826EC">
            <w:pPr>
              <w:rPr>
                <w:rFonts w:ascii="Times New Roman" w:hAnsi="Times New Roman" w:cs="Times New Roman"/>
                <w:sz w:val="20"/>
                <w:szCs w:val="20"/>
              </w:rPr>
            </w:pPr>
            <w:r w:rsidRPr="00963171">
              <w:rPr>
                <w:rFonts w:ascii="Times New Roman" w:hAnsi="Times New Roman" w:cs="Times New Roman"/>
                <w:sz w:val="20"/>
                <w:szCs w:val="20"/>
              </w:rPr>
              <w:t>C01</w:t>
            </w:r>
            <w:del w:id="207" w:author="Author">
              <w:r w:rsidR="006D103F" w:rsidDel="005904B7">
                <w:rPr>
                  <w:rFonts w:ascii="Times New Roman" w:hAnsi="Times New Roman" w:cs="Times New Roman"/>
                  <w:sz w:val="20"/>
                  <w:szCs w:val="20"/>
                </w:rPr>
                <w:delText>5</w:delText>
              </w:r>
            </w:del>
            <w:ins w:id="208" w:author="Author">
              <w:r w:rsidR="005904B7">
                <w:rPr>
                  <w:rFonts w:ascii="Times New Roman" w:hAnsi="Times New Roman" w:cs="Times New Roman"/>
                  <w:sz w:val="20"/>
                  <w:szCs w:val="20"/>
                </w:rPr>
                <w:t>7</w:t>
              </w:r>
            </w:ins>
            <w:r w:rsidRPr="00963171">
              <w:rPr>
                <w:rFonts w:ascii="Times New Roman" w:hAnsi="Times New Roman" w:cs="Times New Roman"/>
                <w:sz w:val="20"/>
                <w:szCs w:val="20"/>
              </w:rPr>
              <w:t>0</w:t>
            </w:r>
          </w:p>
          <w:p w:rsidR="00E55E31" w:rsidRPr="00963171" w:rsidRDefault="002C3D23" w:rsidP="002826EC">
            <w:pPr>
              <w:rPr>
                <w:rFonts w:ascii="Times New Roman" w:hAnsi="Times New Roman" w:cs="Times New Roman"/>
                <w:sz w:val="20"/>
                <w:szCs w:val="20"/>
              </w:rPr>
            </w:pPr>
            <w:r>
              <w:rPr>
                <w:rFonts w:ascii="Times New Roman" w:hAnsi="Times New Roman" w:cs="Times New Roman"/>
                <w:sz w:val="20"/>
                <w:szCs w:val="20"/>
              </w:rPr>
              <w:t>(</w:t>
            </w:r>
            <w:r w:rsidR="00154A2E">
              <w:rPr>
                <w:rFonts w:ascii="Times New Roman" w:hAnsi="Times New Roman" w:cs="Times New Roman"/>
                <w:sz w:val="20"/>
                <w:szCs w:val="20"/>
              </w:rPr>
              <w:t>R</w:t>
            </w:r>
            <w:r w:rsidR="00E55E31" w:rsidRPr="00963171">
              <w:rPr>
                <w:rFonts w:ascii="Times New Roman" w:hAnsi="Times New Roman" w:cs="Times New Roman"/>
                <w:sz w:val="20"/>
                <w:szCs w:val="20"/>
              </w:rPr>
              <w:t>1</w:t>
            </w:r>
            <w:r>
              <w:rPr>
                <w:rFonts w:ascii="Times New Roman" w:hAnsi="Times New Roman" w:cs="Times New Roman"/>
                <w:sz w:val="20"/>
                <w:szCs w:val="20"/>
              </w:rPr>
              <w:t>)</w:t>
            </w:r>
          </w:p>
        </w:tc>
        <w:tc>
          <w:tcPr>
            <w:tcW w:w="2048" w:type="dxa"/>
            <w:gridSpan w:val="3"/>
            <w:hideMark/>
            <w:tcPrChange w:id="209" w:author="Author">
              <w:tcPr>
                <w:tcW w:w="2048" w:type="dxa"/>
                <w:gridSpan w:val="3"/>
                <w:hideMark/>
              </w:tcPr>
            </w:tcPrChange>
          </w:tcPr>
          <w:p w:rsidR="00E55E31" w:rsidRPr="00963171" w:rsidRDefault="00E55E31">
            <w:pPr>
              <w:rPr>
                <w:rFonts w:ascii="Times New Roman" w:hAnsi="Times New Roman" w:cs="Times New Roman"/>
                <w:sz w:val="20"/>
                <w:szCs w:val="20"/>
              </w:rPr>
            </w:pPr>
            <w:r w:rsidRPr="00963171">
              <w:rPr>
                <w:rFonts w:ascii="Times New Roman" w:hAnsi="Times New Roman" w:cs="Times New Roman"/>
                <w:sz w:val="20"/>
                <w:szCs w:val="20"/>
              </w:rPr>
              <w:t>Annotations</w:t>
            </w:r>
          </w:p>
        </w:tc>
        <w:tc>
          <w:tcPr>
            <w:tcW w:w="5941" w:type="dxa"/>
            <w:hideMark/>
            <w:tcPrChange w:id="210" w:author="Author">
              <w:tcPr>
                <w:tcW w:w="6205" w:type="dxa"/>
                <w:gridSpan w:val="3"/>
                <w:hideMark/>
              </w:tcPr>
            </w:tcPrChange>
          </w:tcPr>
          <w:p w:rsidR="00E55E31" w:rsidRPr="00FE4289" w:rsidRDefault="00E55E31">
            <w:pPr>
              <w:rPr>
                <w:rFonts w:ascii="Times New Roman" w:hAnsi="Times New Roman" w:cs="Times New Roman"/>
                <w:sz w:val="20"/>
                <w:szCs w:val="20"/>
              </w:rPr>
            </w:pPr>
            <w:r w:rsidRPr="00FE4289">
              <w:rPr>
                <w:rFonts w:ascii="Times New Roman" w:hAnsi="Times New Roman" w:cs="Times New Roman"/>
                <w:sz w:val="20"/>
                <w:szCs w:val="20"/>
              </w:rPr>
              <w:t>Description of cases where either the reinsurer's participation is at conditions different from those of the standard facultative or treaty placement, or to provide any other information that the undertaking has to bring to the attention of the Supervisor</w:t>
            </w:r>
            <w:r w:rsidR="00BE02CF" w:rsidRPr="00FE4289">
              <w:rPr>
                <w:rFonts w:ascii="Times New Roman" w:hAnsi="Times New Roman" w:cs="Times New Roman"/>
                <w:sz w:val="20"/>
                <w:szCs w:val="20"/>
              </w:rPr>
              <w:t>y Authority</w:t>
            </w:r>
            <w:r w:rsidRPr="00FE4289">
              <w:rPr>
                <w:rFonts w:ascii="Times New Roman" w:hAnsi="Times New Roman" w:cs="Times New Roman"/>
                <w:sz w:val="20"/>
                <w:szCs w:val="20"/>
              </w:rPr>
              <w:t>.</w:t>
            </w:r>
          </w:p>
        </w:tc>
      </w:tr>
      <w:tr w:rsidR="00E55E31" w:rsidRPr="00D80CAD" w:rsidTr="003C5E2B">
        <w:trPr>
          <w:trHeight w:val="556"/>
          <w:trPrChange w:id="211" w:author="Author">
            <w:trPr>
              <w:trHeight w:val="556"/>
            </w:trPr>
          </w:trPrChange>
        </w:trPr>
        <w:tc>
          <w:tcPr>
            <w:tcW w:w="9180" w:type="dxa"/>
            <w:gridSpan w:val="5"/>
            <w:noWrap/>
            <w:hideMark/>
            <w:tcPrChange w:id="212" w:author="Author">
              <w:tcPr>
                <w:tcW w:w="9444" w:type="dxa"/>
                <w:gridSpan w:val="7"/>
                <w:noWrap/>
                <w:hideMark/>
              </w:tcPr>
            </w:tcPrChange>
          </w:tcPr>
          <w:p w:rsidR="00E55E31" w:rsidRPr="00FE4289" w:rsidRDefault="00E55E31">
            <w:pPr>
              <w:rPr>
                <w:rFonts w:ascii="Times New Roman" w:hAnsi="Times New Roman" w:cs="Times New Roman"/>
                <w:sz w:val="20"/>
                <w:szCs w:val="20"/>
              </w:rPr>
            </w:pPr>
            <w:r w:rsidRPr="00FE4289">
              <w:rPr>
                <w:rFonts w:ascii="Times New Roman" w:hAnsi="Times New Roman" w:cs="Times New Roman"/>
                <w:b/>
                <w:bCs/>
                <w:iCs/>
                <w:sz w:val="20"/>
                <w:szCs w:val="20"/>
              </w:rPr>
              <w:t>Information on reinsurers and brokers</w:t>
            </w:r>
          </w:p>
        </w:tc>
      </w:tr>
      <w:tr w:rsidR="00E55E31" w:rsidRPr="002C3D23" w:rsidTr="003C5E2B">
        <w:trPr>
          <w:trHeight w:val="315"/>
          <w:trPrChange w:id="213" w:author="Author">
            <w:trPr>
              <w:trHeight w:val="315"/>
            </w:trPr>
          </w:trPrChange>
        </w:trPr>
        <w:tc>
          <w:tcPr>
            <w:tcW w:w="1213" w:type="dxa"/>
            <w:gridSpan w:val="2"/>
            <w:hideMark/>
            <w:tcPrChange w:id="214" w:author="Author">
              <w:tcPr>
                <w:tcW w:w="1213" w:type="dxa"/>
                <w:gridSpan w:val="2"/>
                <w:hideMark/>
              </w:tcPr>
            </w:tcPrChange>
          </w:tcPr>
          <w:p w:rsidR="002C3D23" w:rsidRDefault="00E55E31" w:rsidP="002826EC">
            <w:pPr>
              <w:rPr>
                <w:rFonts w:ascii="Times New Roman" w:hAnsi="Times New Roman" w:cs="Times New Roman"/>
                <w:sz w:val="20"/>
                <w:szCs w:val="20"/>
              </w:rPr>
            </w:pPr>
            <w:r w:rsidRPr="00963171">
              <w:rPr>
                <w:rFonts w:ascii="Times New Roman" w:hAnsi="Times New Roman" w:cs="Times New Roman"/>
                <w:sz w:val="20"/>
                <w:szCs w:val="20"/>
              </w:rPr>
              <w:t>C01</w:t>
            </w:r>
            <w:ins w:id="215" w:author="Author">
              <w:r w:rsidR="005904B7">
                <w:rPr>
                  <w:rFonts w:ascii="Times New Roman" w:hAnsi="Times New Roman" w:cs="Times New Roman"/>
                  <w:sz w:val="20"/>
                  <w:szCs w:val="20"/>
                </w:rPr>
                <w:t>8</w:t>
              </w:r>
            </w:ins>
            <w:del w:id="216" w:author="Author">
              <w:r w:rsidR="006D103F" w:rsidDel="005904B7">
                <w:rPr>
                  <w:rFonts w:ascii="Times New Roman" w:hAnsi="Times New Roman" w:cs="Times New Roman"/>
                  <w:sz w:val="20"/>
                  <w:szCs w:val="20"/>
                </w:rPr>
                <w:delText>6</w:delText>
              </w:r>
            </w:del>
            <w:r w:rsidRPr="00963171">
              <w:rPr>
                <w:rFonts w:ascii="Times New Roman" w:hAnsi="Times New Roman" w:cs="Times New Roman"/>
                <w:sz w:val="20"/>
                <w:szCs w:val="20"/>
              </w:rPr>
              <w:t>0</w:t>
            </w:r>
          </w:p>
          <w:p w:rsidR="00E55E31" w:rsidRPr="00963171" w:rsidRDefault="002C3D23" w:rsidP="002826EC">
            <w:pPr>
              <w:rPr>
                <w:rFonts w:ascii="Times New Roman" w:hAnsi="Times New Roman" w:cs="Times New Roman"/>
                <w:sz w:val="20"/>
                <w:szCs w:val="20"/>
              </w:rPr>
            </w:pPr>
            <w:r>
              <w:rPr>
                <w:rFonts w:ascii="Times New Roman" w:hAnsi="Times New Roman" w:cs="Times New Roman"/>
                <w:sz w:val="20"/>
                <w:szCs w:val="20"/>
              </w:rPr>
              <w:t>(</w:t>
            </w:r>
            <w:r w:rsidR="00E55E31" w:rsidRPr="00963171">
              <w:rPr>
                <w:rFonts w:ascii="Times New Roman" w:hAnsi="Times New Roman" w:cs="Times New Roman"/>
                <w:sz w:val="20"/>
                <w:szCs w:val="20"/>
              </w:rPr>
              <w:t>E1</w:t>
            </w:r>
            <w:r>
              <w:rPr>
                <w:rFonts w:ascii="Times New Roman" w:hAnsi="Times New Roman" w:cs="Times New Roman"/>
                <w:sz w:val="20"/>
                <w:szCs w:val="20"/>
              </w:rPr>
              <w:t>)</w:t>
            </w:r>
          </w:p>
        </w:tc>
        <w:tc>
          <w:tcPr>
            <w:tcW w:w="2026" w:type="dxa"/>
            <w:gridSpan w:val="2"/>
            <w:hideMark/>
            <w:tcPrChange w:id="217" w:author="Author">
              <w:tcPr>
                <w:tcW w:w="2026" w:type="dxa"/>
                <w:gridSpan w:val="2"/>
                <w:hideMark/>
              </w:tcPr>
            </w:tcPrChange>
          </w:tcPr>
          <w:p w:rsidR="00E55E31" w:rsidRPr="00963171" w:rsidRDefault="00E55E31">
            <w:pPr>
              <w:rPr>
                <w:rFonts w:ascii="Times New Roman" w:hAnsi="Times New Roman" w:cs="Times New Roman"/>
                <w:sz w:val="20"/>
                <w:szCs w:val="20"/>
              </w:rPr>
            </w:pPr>
            <w:r w:rsidRPr="00963171">
              <w:rPr>
                <w:rFonts w:ascii="Times New Roman" w:hAnsi="Times New Roman" w:cs="Times New Roman"/>
                <w:sz w:val="20"/>
                <w:szCs w:val="20"/>
              </w:rPr>
              <w:t>Code reinsurer</w:t>
            </w:r>
          </w:p>
        </w:tc>
        <w:tc>
          <w:tcPr>
            <w:tcW w:w="5941" w:type="dxa"/>
            <w:hideMark/>
            <w:tcPrChange w:id="218" w:author="Author">
              <w:tcPr>
                <w:tcW w:w="6205" w:type="dxa"/>
                <w:gridSpan w:val="3"/>
                <w:hideMark/>
              </w:tcPr>
            </w:tcPrChange>
          </w:tcPr>
          <w:p w:rsidR="00E55E31" w:rsidRPr="00FE4289" w:rsidDel="005904B7" w:rsidRDefault="00E55E31" w:rsidP="008737BB">
            <w:pPr>
              <w:ind w:right="175"/>
              <w:rPr>
                <w:del w:id="219" w:author="Author"/>
                <w:rFonts w:ascii="Times New Roman" w:eastAsia="Times New Roman" w:hAnsi="Times New Roman" w:cs="Times New Roman"/>
                <w:sz w:val="20"/>
                <w:szCs w:val="20"/>
                <w:lang w:eastAsia="en-GB"/>
              </w:rPr>
            </w:pPr>
            <w:r w:rsidRPr="00FE4289">
              <w:rPr>
                <w:rFonts w:ascii="Times New Roman" w:eastAsia="Times New Roman" w:hAnsi="Times New Roman" w:cs="Times New Roman"/>
                <w:sz w:val="20"/>
                <w:szCs w:val="20"/>
                <w:lang w:eastAsia="en-GB"/>
              </w:rPr>
              <w:t>Identification code</w:t>
            </w:r>
            <w:r w:rsidRPr="00FE4289">
              <w:rPr>
                <w:rFonts w:ascii="Times New Roman" w:hAnsi="Times New Roman" w:cs="Times New Roman"/>
                <w:sz w:val="20"/>
                <w:szCs w:val="20"/>
              </w:rPr>
              <w:t xml:space="preserve"> of the reinsurer by this order of priority</w:t>
            </w:r>
            <w:del w:id="220" w:author="Author">
              <w:r w:rsidRPr="00FE4289" w:rsidDel="00404C99">
                <w:rPr>
                  <w:rFonts w:ascii="Times New Roman" w:hAnsi="Times New Roman" w:cs="Times New Roman"/>
                  <w:sz w:val="20"/>
                  <w:szCs w:val="20"/>
                </w:rPr>
                <w:delText xml:space="preserve"> if existent</w:delText>
              </w:r>
            </w:del>
            <w:r w:rsidRPr="00FE4289">
              <w:rPr>
                <w:rFonts w:ascii="Times New Roman" w:eastAsia="Times New Roman" w:hAnsi="Times New Roman" w:cs="Times New Roman"/>
                <w:sz w:val="20"/>
                <w:szCs w:val="20"/>
                <w:lang w:eastAsia="en-GB"/>
              </w:rPr>
              <w:t xml:space="preserve">: </w:t>
            </w:r>
            <w:r w:rsidRPr="00FE4289">
              <w:rPr>
                <w:rFonts w:ascii="Times New Roman" w:eastAsia="Times New Roman" w:hAnsi="Times New Roman" w:cs="Times New Roman"/>
                <w:sz w:val="20"/>
                <w:szCs w:val="20"/>
                <w:lang w:eastAsia="en-GB"/>
              </w:rPr>
              <w:br/>
              <w:t xml:space="preserve">- Legal Entity Identifier (LEI); </w:t>
            </w:r>
            <w:r w:rsidRPr="00FE4289">
              <w:rPr>
                <w:rFonts w:ascii="Times New Roman" w:eastAsia="Times New Roman" w:hAnsi="Times New Roman" w:cs="Times New Roman"/>
                <w:sz w:val="20"/>
                <w:szCs w:val="20"/>
                <w:lang w:eastAsia="en-GB"/>
              </w:rPr>
              <w:br/>
            </w:r>
            <w:del w:id="221" w:author="Author">
              <w:r w:rsidRPr="00FE4289" w:rsidDel="005904B7">
                <w:rPr>
                  <w:rFonts w:ascii="Times New Roman" w:eastAsia="Times New Roman" w:hAnsi="Times New Roman" w:cs="Times New Roman"/>
                  <w:sz w:val="20"/>
                  <w:szCs w:val="20"/>
                  <w:lang w:eastAsia="en-GB"/>
                </w:rPr>
                <w:delText>- Code as published by EIOPA;</w:delText>
              </w:r>
            </w:del>
          </w:p>
          <w:p w:rsidR="00E55E31" w:rsidRPr="00FE4289" w:rsidRDefault="00E55E31">
            <w:pPr>
              <w:ind w:right="175"/>
              <w:rPr>
                <w:rFonts w:ascii="Times New Roman" w:eastAsia="Times New Roman" w:hAnsi="Times New Roman" w:cs="Times New Roman"/>
                <w:sz w:val="20"/>
                <w:szCs w:val="20"/>
                <w:lang w:eastAsia="en-GB"/>
              </w:rPr>
              <w:pPrChange w:id="222" w:author="Author">
                <w:pPr/>
              </w:pPrChange>
            </w:pPr>
            <w:r w:rsidRPr="00FE4289">
              <w:rPr>
                <w:rFonts w:ascii="Times New Roman" w:eastAsia="Times New Roman" w:hAnsi="Times New Roman" w:cs="Times New Roman"/>
                <w:sz w:val="20"/>
                <w:szCs w:val="20"/>
                <w:lang w:eastAsia="en-GB"/>
              </w:rPr>
              <w:t>- Specific code attributed by the undertaking</w:t>
            </w:r>
            <w:del w:id="223" w:author="Author">
              <w:r w:rsidRPr="00FE4289" w:rsidDel="00404C99">
                <w:rPr>
                  <w:rFonts w:ascii="Times New Roman" w:eastAsia="Times New Roman" w:hAnsi="Times New Roman" w:cs="Times New Roman"/>
                  <w:sz w:val="20"/>
                  <w:szCs w:val="20"/>
                  <w:lang w:eastAsia="en-GB"/>
                </w:rPr>
                <w:delText xml:space="preserve"> (if none of the above are available)</w:delText>
              </w:r>
            </w:del>
          </w:p>
          <w:p w:rsidR="00E55E31" w:rsidRPr="00FE4289" w:rsidRDefault="00E55E31" w:rsidP="008737BB">
            <w:pPr>
              <w:rPr>
                <w:ins w:id="224" w:author="Author"/>
                <w:rFonts w:ascii="Times New Roman" w:hAnsi="Times New Roman" w:cs="Times New Roman"/>
                <w:sz w:val="20"/>
                <w:szCs w:val="20"/>
              </w:rPr>
            </w:pPr>
          </w:p>
          <w:p w:rsidR="00B52CF6" w:rsidRPr="00FE4289" w:rsidRDefault="00B52CF6" w:rsidP="00B52CF6">
            <w:pPr>
              <w:ind w:right="175"/>
              <w:rPr>
                <w:ins w:id="225" w:author="Author"/>
                <w:rFonts w:ascii="Times New Roman" w:eastAsia="Times New Roman" w:hAnsi="Times New Roman" w:cs="Times New Roman"/>
                <w:sz w:val="20"/>
                <w:szCs w:val="20"/>
                <w:lang w:eastAsia="en-GB"/>
              </w:rPr>
            </w:pPr>
            <w:ins w:id="226" w:author="Author">
              <w:r w:rsidRPr="00FE4289">
                <w:rPr>
                  <w:rFonts w:ascii="Times New Roman" w:hAnsi="Times New Roman" w:cs="Times New Roman"/>
                  <w:sz w:val="20"/>
                  <w:szCs w:val="20"/>
                </w:rPr>
                <w:t>In case a s</w:t>
              </w:r>
              <w:r w:rsidRPr="00FE4289">
                <w:rPr>
                  <w:rFonts w:ascii="Times New Roman" w:eastAsia="Times New Roman" w:hAnsi="Times New Roman" w:cs="Times New Roman"/>
                  <w:sz w:val="20"/>
                  <w:szCs w:val="20"/>
                  <w:lang w:eastAsia="en-GB"/>
                </w:rPr>
                <w:t>pecific code is attributed by the undertaking, the code should be unique for the specific reinsurer and should not overlap with any other code, attributed by the undertaking or LEI code.</w:t>
              </w:r>
            </w:ins>
          </w:p>
          <w:p w:rsidR="00B52CF6" w:rsidRPr="00FE4289" w:rsidRDefault="00B52CF6" w:rsidP="008737BB">
            <w:pPr>
              <w:rPr>
                <w:rFonts w:ascii="Times New Roman" w:hAnsi="Times New Roman" w:cs="Times New Roman"/>
                <w:sz w:val="20"/>
                <w:szCs w:val="20"/>
              </w:rPr>
            </w:pPr>
          </w:p>
        </w:tc>
      </w:tr>
      <w:tr w:rsidR="00E55E31" w:rsidRPr="002C3D23" w:rsidTr="003C5E2B">
        <w:trPr>
          <w:trHeight w:val="1016"/>
          <w:trPrChange w:id="227" w:author="Author">
            <w:trPr>
              <w:trHeight w:val="1530"/>
            </w:trPr>
          </w:trPrChange>
        </w:trPr>
        <w:tc>
          <w:tcPr>
            <w:tcW w:w="1213" w:type="dxa"/>
            <w:gridSpan w:val="2"/>
            <w:tcPrChange w:id="228" w:author="Author">
              <w:tcPr>
                <w:tcW w:w="1213" w:type="dxa"/>
                <w:gridSpan w:val="2"/>
              </w:tcPr>
            </w:tcPrChange>
          </w:tcPr>
          <w:p w:rsidR="00E55E31" w:rsidRPr="00963171" w:rsidRDefault="00E55E31" w:rsidP="002826EC">
            <w:pPr>
              <w:rPr>
                <w:rFonts w:ascii="Times New Roman" w:hAnsi="Times New Roman" w:cs="Times New Roman"/>
                <w:sz w:val="20"/>
                <w:szCs w:val="20"/>
              </w:rPr>
            </w:pPr>
            <w:r w:rsidRPr="00963171">
              <w:rPr>
                <w:rFonts w:ascii="Times New Roman" w:hAnsi="Times New Roman" w:cs="Times New Roman"/>
                <w:sz w:val="20"/>
                <w:szCs w:val="20"/>
              </w:rPr>
              <w:t>C01</w:t>
            </w:r>
            <w:ins w:id="229" w:author="Author">
              <w:r w:rsidR="005904B7">
                <w:rPr>
                  <w:rFonts w:ascii="Times New Roman" w:hAnsi="Times New Roman" w:cs="Times New Roman"/>
                  <w:sz w:val="20"/>
                  <w:szCs w:val="20"/>
                </w:rPr>
                <w:t>9</w:t>
              </w:r>
            </w:ins>
            <w:del w:id="230" w:author="Author">
              <w:r w:rsidR="006D103F" w:rsidDel="005904B7">
                <w:rPr>
                  <w:rFonts w:ascii="Times New Roman" w:hAnsi="Times New Roman" w:cs="Times New Roman"/>
                  <w:sz w:val="20"/>
                  <w:szCs w:val="20"/>
                </w:rPr>
                <w:delText>7</w:delText>
              </w:r>
            </w:del>
            <w:r w:rsidRPr="00963171">
              <w:rPr>
                <w:rFonts w:ascii="Times New Roman" w:hAnsi="Times New Roman" w:cs="Times New Roman"/>
                <w:sz w:val="20"/>
                <w:szCs w:val="20"/>
              </w:rPr>
              <w:t>0</w:t>
            </w:r>
          </w:p>
        </w:tc>
        <w:tc>
          <w:tcPr>
            <w:tcW w:w="2026" w:type="dxa"/>
            <w:gridSpan w:val="2"/>
            <w:tcPrChange w:id="231" w:author="Author">
              <w:tcPr>
                <w:tcW w:w="2026" w:type="dxa"/>
                <w:gridSpan w:val="2"/>
              </w:tcPr>
            </w:tcPrChange>
          </w:tcPr>
          <w:p w:rsidR="00E55E31" w:rsidRPr="00963171" w:rsidRDefault="00E55E31" w:rsidP="00F57690">
            <w:pPr>
              <w:ind w:right="-1286"/>
              <w:rPr>
                <w:rFonts w:ascii="Times New Roman" w:hAnsi="Times New Roman" w:cs="Times New Roman"/>
                <w:sz w:val="20"/>
                <w:szCs w:val="20"/>
              </w:rPr>
            </w:pPr>
            <w:r w:rsidRPr="00963171">
              <w:rPr>
                <w:rFonts w:ascii="Times New Roman" w:hAnsi="Times New Roman" w:cs="Times New Roman"/>
                <w:sz w:val="20"/>
                <w:szCs w:val="20"/>
              </w:rPr>
              <w:t xml:space="preserve">Type of code </w:t>
            </w:r>
          </w:p>
          <w:p w:rsidR="00E55E31" w:rsidRPr="00963171" w:rsidRDefault="00E55E31">
            <w:pPr>
              <w:rPr>
                <w:rFonts w:ascii="Times New Roman" w:hAnsi="Times New Roman" w:cs="Times New Roman"/>
                <w:sz w:val="20"/>
                <w:szCs w:val="20"/>
              </w:rPr>
            </w:pPr>
            <w:r w:rsidRPr="00963171">
              <w:rPr>
                <w:rFonts w:ascii="Times New Roman" w:hAnsi="Times New Roman" w:cs="Times New Roman"/>
                <w:sz w:val="20"/>
                <w:szCs w:val="20"/>
              </w:rPr>
              <w:t>reinsurer</w:t>
            </w:r>
          </w:p>
        </w:tc>
        <w:tc>
          <w:tcPr>
            <w:tcW w:w="5941" w:type="dxa"/>
            <w:tcPrChange w:id="232" w:author="Author">
              <w:tcPr>
                <w:tcW w:w="6205" w:type="dxa"/>
                <w:gridSpan w:val="3"/>
              </w:tcPr>
            </w:tcPrChange>
          </w:tcPr>
          <w:p w:rsidR="00E55E31" w:rsidRPr="00FE4289" w:rsidDel="00C1034C" w:rsidRDefault="00E55E31" w:rsidP="00F57690">
            <w:pPr>
              <w:ind w:right="175"/>
              <w:rPr>
                <w:del w:id="233" w:author="Author"/>
                <w:rFonts w:ascii="Times New Roman" w:eastAsia="Times New Roman" w:hAnsi="Times New Roman" w:cs="Times New Roman"/>
                <w:color w:val="000000"/>
                <w:sz w:val="20"/>
                <w:szCs w:val="20"/>
                <w:lang w:eastAsia="en-GB"/>
              </w:rPr>
            </w:pPr>
            <w:r w:rsidRPr="00FE4289">
              <w:rPr>
                <w:rFonts w:ascii="Times New Roman" w:eastAsia="Times New Roman" w:hAnsi="Times New Roman" w:cs="Times New Roman"/>
                <w:color w:val="000000"/>
                <w:sz w:val="20"/>
                <w:szCs w:val="20"/>
                <w:lang w:eastAsia="en-GB"/>
              </w:rPr>
              <w:t>Identification of the code used in item “Code reinsurer”</w:t>
            </w:r>
            <w:r w:rsidR="00C748F1" w:rsidRPr="00FE4289">
              <w:rPr>
                <w:rFonts w:ascii="Times New Roman" w:eastAsia="Times New Roman" w:hAnsi="Times New Roman" w:cs="Times New Roman"/>
                <w:color w:val="000000"/>
                <w:sz w:val="20"/>
                <w:szCs w:val="20"/>
                <w:lang w:eastAsia="en-GB"/>
              </w:rPr>
              <w:t xml:space="preserve">. </w:t>
            </w:r>
            <w:r w:rsidR="00C748F1" w:rsidRPr="00FE4289">
              <w:rPr>
                <w:rFonts w:ascii="Times New Roman" w:hAnsi="Times New Roman" w:cs="Times New Roman"/>
                <w:sz w:val="20"/>
                <w:szCs w:val="20"/>
              </w:rPr>
              <w:t>One of the options in the following closed list shall be used:</w:t>
            </w:r>
            <w:r w:rsidR="00C748F1" w:rsidRPr="00FE4289">
              <w:rPr>
                <w:rFonts w:ascii="Times New Roman" w:hAnsi="Times New Roman" w:cs="Times New Roman"/>
                <w:sz w:val="20"/>
                <w:szCs w:val="20"/>
              </w:rPr>
              <w:br/>
            </w:r>
            <w:r w:rsidR="00D80CAD" w:rsidRPr="00FE4289">
              <w:rPr>
                <w:rFonts w:ascii="Times New Roman" w:eastAsia="Times New Roman" w:hAnsi="Times New Roman" w:cs="Times New Roman"/>
                <w:color w:val="000000"/>
                <w:sz w:val="20"/>
                <w:szCs w:val="20"/>
                <w:lang w:eastAsia="en-GB"/>
              </w:rPr>
              <w:t xml:space="preserve">1 </w:t>
            </w:r>
            <w:r w:rsidRPr="00FE4289">
              <w:rPr>
                <w:rFonts w:ascii="Times New Roman" w:eastAsia="Times New Roman" w:hAnsi="Times New Roman" w:cs="Times New Roman"/>
                <w:color w:val="000000"/>
                <w:sz w:val="20"/>
                <w:szCs w:val="20"/>
                <w:lang w:eastAsia="en-GB"/>
              </w:rPr>
              <w:t xml:space="preserve">- LEI </w:t>
            </w:r>
            <w:r w:rsidRPr="00FE4289">
              <w:rPr>
                <w:rFonts w:ascii="Times New Roman" w:eastAsia="Times New Roman" w:hAnsi="Times New Roman" w:cs="Times New Roman"/>
                <w:color w:val="000000"/>
                <w:sz w:val="20"/>
                <w:szCs w:val="20"/>
                <w:lang w:eastAsia="en-GB"/>
              </w:rPr>
              <w:br/>
            </w:r>
            <w:del w:id="234" w:author="Author">
              <w:r w:rsidR="00D80CAD" w:rsidRPr="00FE4289" w:rsidDel="00C1034C">
                <w:rPr>
                  <w:rFonts w:ascii="Times New Roman" w:eastAsia="Times New Roman" w:hAnsi="Times New Roman" w:cs="Times New Roman"/>
                  <w:color w:val="000000"/>
                  <w:sz w:val="20"/>
                  <w:szCs w:val="20"/>
                  <w:lang w:eastAsia="en-GB"/>
                </w:rPr>
                <w:delText xml:space="preserve">2 </w:delText>
              </w:r>
              <w:r w:rsidRPr="00FE4289" w:rsidDel="00C1034C">
                <w:rPr>
                  <w:rFonts w:ascii="Times New Roman" w:eastAsia="Times New Roman" w:hAnsi="Times New Roman" w:cs="Times New Roman"/>
                  <w:color w:val="000000"/>
                  <w:sz w:val="20"/>
                  <w:szCs w:val="20"/>
                  <w:lang w:eastAsia="en-GB"/>
                </w:rPr>
                <w:delText>- EIOPA</w:delText>
              </w:r>
            </w:del>
          </w:p>
          <w:p w:rsidR="00E55E31" w:rsidRPr="00FE4289" w:rsidDel="005904B7" w:rsidRDefault="00D80CAD">
            <w:pPr>
              <w:ind w:right="175"/>
              <w:rPr>
                <w:del w:id="235" w:author="Author"/>
                <w:rFonts w:ascii="Times New Roman" w:eastAsia="Times New Roman" w:hAnsi="Times New Roman" w:cs="Times New Roman"/>
                <w:color w:val="000000"/>
                <w:sz w:val="20"/>
                <w:szCs w:val="20"/>
                <w:lang w:eastAsia="en-GB"/>
              </w:rPr>
            </w:pPr>
            <w:del w:id="236" w:author="Author">
              <w:r w:rsidRPr="00FE4289" w:rsidDel="00C1034C">
                <w:rPr>
                  <w:rFonts w:ascii="Times New Roman" w:eastAsia="Times New Roman" w:hAnsi="Times New Roman" w:cs="Times New Roman"/>
                  <w:color w:val="000000"/>
                  <w:sz w:val="20"/>
                  <w:szCs w:val="20"/>
                  <w:lang w:eastAsia="en-GB"/>
                </w:rPr>
                <w:delText>3</w:delText>
              </w:r>
            </w:del>
            <w:ins w:id="237" w:author="Author">
              <w:r w:rsidR="00C1034C" w:rsidRPr="00FE4289">
                <w:rPr>
                  <w:rFonts w:ascii="Times New Roman" w:eastAsia="Times New Roman" w:hAnsi="Times New Roman" w:cs="Times New Roman"/>
                  <w:color w:val="000000"/>
                  <w:sz w:val="20"/>
                  <w:szCs w:val="20"/>
                  <w:lang w:eastAsia="en-GB"/>
                </w:rPr>
                <w:t>2</w:t>
              </w:r>
            </w:ins>
            <w:r w:rsidRPr="00FE4289">
              <w:rPr>
                <w:rFonts w:ascii="Times New Roman" w:eastAsia="Times New Roman" w:hAnsi="Times New Roman" w:cs="Times New Roman"/>
                <w:color w:val="000000"/>
                <w:sz w:val="20"/>
                <w:szCs w:val="20"/>
                <w:lang w:eastAsia="en-GB"/>
              </w:rPr>
              <w:t xml:space="preserve"> </w:t>
            </w:r>
            <w:r w:rsidR="00E55E31" w:rsidRPr="00FE4289">
              <w:rPr>
                <w:rFonts w:ascii="Times New Roman" w:eastAsia="Times New Roman" w:hAnsi="Times New Roman" w:cs="Times New Roman"/>
                <w:color w:val="000000"/>
                <w:sz w:val="20"/>
                <w:szCs w:val="20"/>
                <w:lang w:eastAsia="en-GB"/>
              </w:rPr>
              <w:t>- Specific code</w:t>
            </w:r>
          </w:p>
          <w:p w:rsidR="00E55E31" w:rsidRPr="00FE4289" w:rsidRDefault="00E55E31">
            <w:pPr>
              <w:ind w:right="175"/>
              <w:rPr>
                <w:rFonts w:ascii="Times New Roman" w:hAnsi="Times New Roman" w:cs="Times New Roman"/>
                <w:sz w:val="20"/>
                <w:szCs w:val="20"/>
              </w:rPr>
              <w:pPrChange w:id="238" w:author="Author">
                <w:pPr/>
              </w:pPrChange>
            </w:pPr>
          </w:p>
        </w:tc>
      </w:tr>
      <w:tr w:rsidR="00BE02CF" w:rsidRPr="002C3D23" w:rsidTr="003C5E2B">
        <w:tc>
          <w:tcPr>
            <w:tcW w:w="1213" w:type="dxa"/>
            <w:gridSpan w:val="2"/>
            <w:hideMark/>
            <w:tcPrChange w:id="239" w:author="Author">
              <w:tcPr>
                <w:tcW w:w="1213" w:type="dxa"/>
                <w:gridSpan w:val="2"/>
                <w:hideMark/>
              </w:tcPr>
            </w:tcPrChange>
          </w:tcPr>
          <w:p w:rsidR="002C3D23" w:rsidRDefault="00BE02CF" w:rsidP="00727E23">
            <w:pPr>
              <w:rPr>
                <w:rFonts w:ascii="Times New Roman" w:hAnsi="Times New Roman" w:cs="Times New Roman"/>
                <w:sz w:val="20"/>
                <w:szCs w:val="20"/>
              </w:rPr>
            </w:pPr>
            <w:r w:rsidRPr="00963171">
              <w:rPr>
                <w:rFonts w:ascii="Times New Roman" w:hAnsi="Times New Roman" w:cs="Times New Roman"/>
                <w:sz w:val="20"/>
                <w:szCs w:val="20"/>
              </w:rPr>
              <w:t>C0</w:t>
            </w:r>
            <w:del w:id="240" w:author="Author">
              <w:r w:rsidRPr="00963171" w:rsidDel="005904B7">
                <w:rPr>
                  <w:rFonts w:ascii="Times New Roman" w:hAnsi="Times New Roman" w:cs="Times New Roman"/>
                  <w:sz w:val="20"/>
                  <w:szCs w:val="20"/>
                </w:rPr>
                <w:delText>1</w:delText>
              </w:r>
              <w:r w:rsidR="006D103F" w:rsidDel="005904B7">
                <w:rPr>
                  <w:rFonts w:ascii="Times New Roman" w:hAnsi="Times New Roman" w:cs="Times New Roman"/>
                  <w:sz w:val="20"/>
                  <w:szCs w:val="20"/>
                </w:rPr>
                <w:delText>8</w:delText>
              </w:r>
            </w:del>
            <w:ins w:id="241" w:author="Author">
              <w:r w:rsidR="005904B7">
                <w:rPr>
                  <w:rFonts w:ascii="Times New Roman" w:hAnsi="Times New Roman" w:cs="Times New Roman"/>
                  <w:sz w:val="20"/>
                  <w:szCs w:val="20"/>
                </w:rPr>
                <w:t>20</w:t>
              </w:r>
            </w:ins>
            <w:r w:rsidRPr="00963171">
              <w:rPr>
                <w:rFonts w:ascii="Times New Roman" w:hAnsi="Times New Roman" w:cs="Times New Roman"/>
                <w:sz w:val="20"/>
                <w:szCs w:val="20"/>
              </w:rPr>
              <w:t>0</w:t>
            </w:r>
          </w:p>
          <w:p w:rsidR="00BE02CF" w:rsidRPr="00963171" w:rsidRDefault="002C3D23" w:rsidP="00727E23">
            <w:pPr>
              <w:rPr>
                <w:rFonts w:ascii="Times New Roman" w:hAnsi="Times New Roman" w:cs="Times New Roman"/>
                <w:sz w:val="20"/>
                <w:szCs w:val="20"/>
              </w:rPr>
            </w:pPr>
            <w:r>
              <w:rPr>
                <w:rFonts w:ascii="Times New Roman" w:hAnsi="Times New Roman" w:cs="Times New Roman"/>
                <w:sz w:val="20"/>
                <w:szCs w:val="20"/>
              </w:rPr>
              <w:t>(</w:t>
            </w:r>
            <w:r w:rsidR="00BE02CF" w:rsidRPr="00963171">
              <w:rPr>
                <w:rFonts w:ascii="Times New Roman" w:hAnsi="Times New Roman" w:cs="Times New Roman"/>
                <w:sz w:val="20"/>
                <w:szCs w:val="20"/>
              </w:rPr>
              <w:t>F1</w:t>
            </w:r>
            <w:r>
              <w:rPr>
                <w:rFonts w:ascii="Times New Roman" w:hAnsi="Times New Roman" w:cs="Times New Roman"/>
                <w:sz w:val="20"/>
                <w:szCs w:val="20"/>
              </w:rPr>
              <w:t>)</w:t>
            </w:r>
          </w:p>
        </w:tc>
        <w:tc>
          <w:tcPr>
            <w:tcW w:w="2026" w:type="dxa"/>
            <w:gridSpan w:val="2"/>
            <w:hideMark/>
            <w:tcPrChange w:id="242" w:author="Author">
              <w:tcPr>
                <w:tcW w:w="2026" w:type="dxa"/>
                <w:gridSpan w:val="2"/>
                <w:hideMark/>
              </w:tcPr>
            </w:tcPrChange>
          </w:tcPr>
          <w:p w:rsidR="00BE02CF" w:rsidRPr="00963171" w:rsidRDefault="00BE02CF">
            <w:pPr>
              <w:rPr>
                <w:rFonts w:ascii="Times New Roman" w:hAnsi="Times New Roman" w:cs="Times New Roman"/>
                <w:sz w:val="20"/>
                <w:szCs w:val="20"/>
              </w:rPr>
            </w:pPr>
            <w:r w:rsidRPr="00963171">
              <w:rPr>
                <w:rFonts w:ascii="Times New Roman" w:hAnsi="Times New Roman" w:cs="Times New Roman"/>
                <w:sz w:val="20"/>
                <w:szCs w:val="20"/>
              </w:rPr>
              <w:t>Legal name reinsurer</w:t>
            </w:r>
          </w:p>
        </w:tc>
        <w:tc>
          <w:tcPr>
            <w:tcW w:w="5941" w:type="dxa"/>
            <w:hideMark/>
            <w:tcPrChange w:id="243" w:author="Author">
              <w:tcPr>
                <w:tcW w:w="6205" w:type="dxa"/>
                <w:gridSpan w:val="3"/>
                <w:hideMark/>
              </w:tcPr>
            </w:tcPrChange>
          </w:tcPr>
          <w:p w:rsidR="00BE02CF" w:rsidRPr="00FE4289" w:rsidRDefault="00BE02CF">
            <w:pPr>
              <w:rPr>
                <w:rFonts w:ascii="Times New Roman" w:hAnsi="Times New Roman" w:cs="Times New Roman"/>
                <w:sz w:val="20"/>
                <w:szCs w:val="20"/>
              </w:rPr>
            </w:pPr>
            <w:r w:rsidRPr="00FE4289">
              <w:rPr>
                <w:rFonts w:ascii="Times New Roman" w:hAnsi="Times New Roman" w:cs="Times New Roman"/>
                <w:sz w:val="20"/>
                <w:szCs w:val="20"/>
              </w:rPr>
              <w:t>Legal name of the reinsurer to whom the underwriting risk has been transferred. The official name of the risk-carrier reinsurer is stated in the reinsurance contract. It is not permitted to fill in the name of a reinsurance broker. Nor is it permitted to state a general or incomplete name as international reinsurers have several operating companies that may be based in different countries.</w:t>
            </w:r>
          </w:p>
          <w:p w:rsidR="00BE02CF" w:rsidRPr="00FE4289" w:rsidRDefault="00BE02CF">
            <w:pPr>
              <w:rPr>
                <w:rFonts w:ascii="Times New Roman" w:hAnsi="Times New Roman" w:cs="Times New Roman"/>
                <w:sz w:val="20"/>
                <w:szCs w:val="20"/>
              </w:rPr>
            </w:pPr>
            <w:r w:rsidRPr="00FE4289">
              <w:rPr>
                <w:rFonts w:ascii="Times New Roman" w:hAnsi="Times New Roman" w:cs="Times New Roman"/>
                <w:sz w:val="20"/>
                <w:szCs w:val="20"/>
              </w:rPr>
              <w:t>In case of pooling arrangements, the name of the Pool (or Pool manager) can be filled only if the Pool is a legal entity. </w:t>
            </w:r>
          </w:p>
        </w:tc>
      </w:tr>
      <w:tr w:rsidR="00BA2423" w:rsidRPr="002C3D23" w:rsidTr="003C5E2B">
        <w:trPr>
          <w:trHeight w:val="3944"/>
          <w:trPrChange w:id="244" w:author="Author">
            <w:trPr>
              <w:trHeight w:val="3944"/>
            </w:trPr>
          </w:trPrChange>
        </w:trPr>
        <w:tc>
          <w:tcPr>
            <w:tcW w:w="1213" w:type="dxa"/>
            <w:gridSpan w:val="2"/>
            <w:hideMark/>
            <w:tcPrChange w:id="245" w:author="Author">
              <w:tcPr>
                <w:tcW w:w="1213" w:type="dxa"/>
                <w:gridSpan w:val="2"/>
                <w:hideMark/>
              </w:tcPr>
            </w:tcPrChange>
          </w:tcPr>
          <w:p w:rsidR="002C3D23" w:rsidRDefault="00BA2423" w:rsidP="00295D47">
            <w:pPr>
              <w:rPr>
                <w:rFonts w:ascii="Times New Roman" w:hAnsi="Times New Roman" w:cs="Times New Roman"/>
                <w:sz w:val="20"/>
                <w:szCs w:val="20"/>
              </w:rPr>
            </w:pPr>
            <w:r w:rsidRPr="00963171">
              <w:rPr>
                <w:rFonts w:ascii="Times New Roman" w:hAnsi="Times New Roman" w:cs="Times New Roman"/>
                <w:sz w:val="20"/>
                <w:szCs w:val="20"/>
              </w:rPr>
              <w:t>C0</w:t>
            </w:r>
            <w:ins w:id="246" w:author="Author">
              <w:r w:rsidR="005904B7">
                <w:rPr>
                  <w:rFonts w:ascii="Times New Roman" w:hAnsi="Times New Roman" w:cs="Times New Roman"/>
                  <w:sz w:val="20"/>
                  <w:szCs w:val="20"/>
                </w:rPr>
                <w:t>21</w:t>
              </w:r>
            </w:ins>
            <w:del w:id="247" w:author="Author">
              <w:r w:rsidRPr="00963171" w:rsidDel="005904B7">
                <w:rPr>
                  <w:rFonts w:ascii="Times New Roman" w:hAnsi="Times New Roman" w:cs="Times New Roman"/>
                  <w:sz w:val="20"/>
                  <w:szCs w:val="20"/>
                </w:rPr>
                <w:delText>1</w:delText>
              </w:r>
              <w:r w:rsidR="006D103F" w:rsidDel="005904B7">
                <w:rPr>
                  <w:rFonts w:ascii="Times New Roman" w:hAnsi="Times New Roman" w:cs="Times New Roman"/>
                  <w:sz w:val="20"/>
                  <w:szCs w:val="20"/>
                </w:rPr>
                <w:delText>9</w:delText>
              </w:r>
            </w:del>
            <w:r w:rsidRPr="00963171">
              <w:rPr>
                <w:rFonts w:ascii="Times New Roman" w:hAnsi="Times New Roman" w:cs="Times New Roman"/>
                <w:sz w:val="20"/>
                <w:szCs w:val="20"/>
              </w:rPr>
              <w:t>0</w:t>
            </w:r>
          </w:p>
          <w:p w:rsidR="00BA2423" w:rsidRPr="00963171" w:rsidRDefault="002C3D23" w:rsidP="00295D47">
            <w:pPr>
              <w:rPr>
                <w:rFonts w:ascii="Times New Roman" w:hAnsi="Times New Roman" w:cs="Times New Roman"/>
                <w:sz w:val="20"/>
                <w:szCs w:val="20"/>
              </w:rPr>
            </w:pPr>
            <w:r>
              <w:rPr>
                <w:rFonts w:ascii="Times New Roman" w:hAnsi="Times New Roman" w:cs="Times New Roman"/>
                <w:sz w:val="20"/>
                <w:szCs w:val="20"/>
              </w:rPr>
              <w:t>(</w:t>
            </w:r>
            <w:r w:rsidR="00BA2423" w:rsidRPr="00963171">
              <w:rPr>
                <w:rFonts w:ascii="Times New Roman" w:hAnsi="Times New Roman" w:cs="Times New Roman"/>
                <w:sz w:val="20"/>
                <w:szCs w:val="20"/>
              </w:rPr>
              <w:t>G1</w:t>
            </w:r>
            <w:r>
              <w:rPr>
                <w:rFonts w:ascii="Times New Roman" w:hAnsi="Times New Roman" w:cs="Times New Roman"/>
                <w:sz w:val="20"/>
                <w:szCs w:val="20"/>
              </w:rPr>
              <w:t>)</w:t>
            </w:r>
          </w:p>
          <w:p w:rsidR="00BA2423" w:rsidRPr="00963171" w:rsidRDefault="00BA2423" w:rsidP="00F57690">
            <w:pPr>
              <w:rPr>
                <w:rFonts w:ascii="Times New Roman" w:hAnsi="Times New Roman" w:cs="Times New Roman"/>
                <w:sz w:val="20"/>
                <w:szCs w:val="20"/>
              </w:rPr>
            </w:pPr>
            <w:r w:rsidRPr="00963171">
              <w:rPr>
                <w:rFonts w:ascii="Times New Roman" w:hAnsi="Times New Roman" w:cs="Times New Roman"/>
                <w:sz w:val="20"/>
                <w:szCs w:val="20"/>
              </w:rPr>
              <w:t> </w:t>
            </w:r>
          </w:p>
        </w:tc>
        <w:tc>
          <w:tcPr>
            <w:tcW w:w="2026" w:type="dxa"/>
            <w:gridSpan w:val="2"/>
            <w:hideMark/>
            <w:tcPrChange w:id="248" w:author="Author">
              <w:tcPr>
                <w:tcW w:w="2026" w:type="dxa"/>
                <w:gridSpan w:val="2"/>
                <w:hideMark/>
              </w:tcPr>
            </w:tcPrChange>
          </w:tcPr>
          <w:p w:rsidR="00BA2423" w:rsidRPr="00963171" w:rsidRDefault="00BA2423">
            <w:pPr>
              <w:rPr>
                <w:rFonts w:ascii="Times New Roman" w:hAnsi="Times New Roman" w:cs="Times New Roman"/>
                <w:sz w:val="20"/>
                <w:szCs w:val="20"/>
              </w:rPr>
            </w:pPr>
            <w:r w:rsidRPr="00963171">
              <w:rPr>
                <w:rFonts w:ascii="Times New Roman" w:hAnsi="Times New Roman" w:cs="Times New Roman"/>
                <w:sz w:val="20"/>
                <w:szCs w:val="20"/>
              </w:rPr>
              <w:t>Type of reinsurer</w:t>
            </w:r>
          </w:p>
          <w:p w:rsidR="00BA2423" w:rsidRPr="00963171" w:rsidRDefault="00BA2423" w:rsidP="00F57690">
            <w:pPr>
              <w:rPr>
                <w:rFonts w:ascii="Times New Roman" w:hAnsi="Times New Roman" w:cs="Times New Roman"/>
                <w:sz w:val="20"/>
                <w:szCs w:val="20"/>
              </w:rPr>
            </w:pPr>
            <w:r w:rsidRPr="00963171">
              <w:rPr>
                <w:rFonts w:ascii="Times New Roman" w:hAnsi="Times New Roman" w:cs="Times New Roman"/>
                <w:sz w:val="20"/>
                <w:szCs w:val="20"/>
              </w:rPr>
              <w:t> </w:t>
            </w:r>
          </w:p>
        </w:tc>
        <w:tc>
          <w:tcPr>
            <w:tcW w:w="5941" w:type="dxa"/>
            <w:hideMark/>
            <w:tcPrChange w:id="249" w:author="Author">
              <w:tcPr>
                <w:tcW w:w="6205" w:type="dxa"/>
                <w:gridSpan w:val="3"/>
                <w:hideMark/>
              </w:tcPr>
            </w:tcPrChange>
          </w:tcPr>
          <w:p w:rsidR="00BA2423" w:rsidRPr="00963171" w:rsidRDefault="00BA2423">
            <w:pPr>
              <w:rPr>
                <w:rFonts w:ascii="Times New Roman" w:hAnsi="Times New Roman" w:cs="Times New Roman"/>
                <w:sz w:val="20"/>
                <w:szCs w:val="20"/>
              </w:rPr>
            </w:pPr>
            <w:r w:rsidRPr="00963171">
              <w:rPr>
                <w:rFonts w:ascii="Times New Roman" w:hAnsi="Times New Roman" w:cs="Times New Roman"/>
                <w:sz w:val="20"/>
                <w:szCs w:val="20"/>
              </w:rPr>
              <w:t>Type of reinsurer to whom the underwriting risk has been transferred.</w:t>
            </w:r>
          </w:p>
          <w:p w:rsidR="00BA2423" w:rsidRPr="00963171" w:rsidRDefault="00BA2423" w:rsidP="00295D47">
            <w:pPr>
              <w:ind w:right="175"/>
              <w:rPr>
                <w:rFonts w:ascii="Times New Roman" w:hAnsi="Times New Roman" w:cs="Times New Roman"/>
                <w:sz w:val="20"/>
                <w:szCs w:val="20"/>
              </w:rPr>
            </w:pPr>
            <w:r w:rsidRPr="00963171">
              <w:rPr>
                <w:rFonts w:ascii="Times New Roman" w:hAnsi="Times New Roman" w:cs="Times New Roman"/>
                <w:sz w:val="20"/>
                <w:szCs w:val="20"/>
              </w:rPr>
              <w:t>The following close</w:t>
            </w:r>
            <w:r w:rsidR="00C25570" w:rsidRPr="00D80CAD">
              <w:rPr>
                <w:rFonts w:ascii="Times New Roman" w:hAnsi="Times New Roman" w:cs="Times New Roman"/>
                <w:sz w:val="20"/>
                <w:szCs w:val="20"/>
              </w:rPr>
              <w:t>d</w:t>
            </w:r>
            <w:r w:rsidRPr="00963171">
              <w:rPr>
                <w:rFonts w:ascii="Times New Roman" w:hAnsi="Times New Roman" w:cs="Times New Roman"/>
                <w:sz w:val="20"/>
                <w:szCs w:val="20"/>
              </w:rPr>
              <w:t xml:space="preserve"> list </w:t>
            </w:r>
            <w:r w:rsidR="0019375E" w:rsidRPr="00D80CAD">
              <w:rPr>
                <w:rFonts w:ascii="Times New Roman" w:hAnsi="Times New Roman" w:cs="Times New Roman"/>
                <w:sz w:val="20"/>
                <w:szCs w:val="20"/>
              </w:rPr>
              <w:t>shall</w:t>
            </w:r>
            <w:r w:rsidRPr="00963171">
              <w:rPr>
                <w:rFonts w:ascii="Times New Roman" w:hAnsi="Times New Roman" w:cs="Times New Roman"/>
                <w:sz w:val="20"/>
                <w:szCs w:val="20"/>
              </w:rPr>
              <w:t xml:space="preserve"> be used: </w:t>
            </w:r>
          </w:p>
          <w:p w:rsidR="00BA2423" w:rsidRPr="00963171" w:rsidRDefault="00BD2A53" w:rsidP="00963171">
            <w:pPr>
              <w:ind w:left="360" w:right="175"/>
              <w:rPr>
                <w:rFonts w:ascii="Times New Roman" w:hAnsi="Times New Roman" w:cs="Times New Roman"/>
                <w:sz w:val="20"/>
                <w:szCs w:val="20"/>
              </w:rPr>
            </w:pPr>
            <w:r w:rsidRPr="00963171">
              <w:rPr>
                <w:rFonts w:ascii="Times New Roman" w:hAnsi="Times New Roman" w:cs="Times New Roman"/>
                <w:sz w:val="20"/>
                <w:szCs w:val="20"/>
              </w:rPr>
              <w:t>1</w:t>
            </w:r>
            <w:r w:rsidR="00C25570" w:rsidRPr="00963171">
              <w:rPr>
                <w:rFonts w:ascii="Times New Roman" w:hAnsi="Times New Roman" w:cs="Times New Roman"/>
                <w:sz w:val="20"/>
                <w:szCs w:val="20"/>
              </w:rPr>
              <w:t xml:space="preserve"> -</w:t>
            </w:r>
            <w:r w:rsidR="00BA2423" w:rsidRPr="00963171">
              <w:rPr>
                <w:rFonts w:ascii="Times New Roman" w:hAnsi="Times New Roman" w:cs="Times New Roman"/>
                <w:sz w:val="20"/>
                <w:szCs w:val="20"/>
              </w:rPr>
              <w:t xml:space="preserve"> Direct Life insurer</w:t>
            </w:r>
            <w:r w:rsidR="00BA2423" w:rsidRPr="00963171">
              <w:rPr>
                <w:rFonts w:ascii="Times New Roman" w:hAnsi="Times New Roman" w:cs="Times New Roman"/>
                <w:sz w:val="20"/>
                <w:szCs w:val="20"/>
              </w:rPr>
              <w:br/>
            </w:r>
            <w:r w:rsidRPr="00963171">
              <w:rPr>
                <w:rFonts w:ascii="Times New Roman" w:hAnsi="Times New Roman" w:cs="Times New Roman"/>
                <w:sz w:val="20"/>
                <w:szCs w:val="20"/>
              </w:rPr>
              <w:t>2</w:t>
            </w:r>
            <w:r w:rsidR="00C25570" w:rsidRPr="00963171">
              <w:rPr>
                <w:rFonts w:ascii="Times New Roman" w:hAnsi="Times New Roman" w:cs="Times New Roman"/>
                <w:sz w:val="20"/>
                <w:szCs w:val="20"/>
              </w:rPr>
              <w:t xml:space="preserve"> -</w:t>
            </w:r>
            <w:r w:rsidR="00BA2423" w:rsidRPr="00963171">
              <w:rPr>
                <w:rFonts w:ascii="Times New Roman" w:hAnsi="Times New Roman" w:cs="Times New Roman"/>
                <w:sz w:val="20"/>
                <w:szCs w:val="20"/>
              </w:rPr>
              <w:t xml:space="preserve"> Direct Non-life insurer</w:t>
            </w:r>
            <w:r w:rsidR="00BA2423" w:rsidRPr="00963171">
              <w:rPr>
                <w:rFonts w:ascii="Times New Roman" w:hAnsi="Times New Roman" w:cs="Times New Roman"/>
                <w:sz w:val="20"/>
                <w:szCs w:val="20"/>
              </w:rPr>
              <w:br/>
            </w:r>
            <w:r w:rsidRPr="00963171">
              <w:rPr>
                <w:rFonts w:ascii="Times New Roman" w:hAnsi="Times New Roman" w:cs="Times New Roman"/>
                <w:sz w:val="20"/>
                <w:szCs w:val="20"/>
              </w:rPr>
              <w:t>3</w:t>
            </w:r>
            <w:r w:rsidR="00C25570" w:rsidRPr="00963171">
              <w:rPr>
                <w:rFonts w:ascii="Times New Roman" w:hAnsi="Times New Roman" w:cs="Times New Roman"/>
                <w:sz w:val="20"/>
                <w:szCs w:val="20"/>
              </w:rPr>
              <w:t xml:space="preserve"> -</w:t>
            </w:r>
            <w:r w:rsidR="00BA2423" w:rsidRPr="00963171">
              <w:rPr>
                <w:rFonts w:ascii="Times New Roman" w:hAnsi="Times New Roman" w:cs="Times New Roman"/>
                <w:sz w:val="20"/>
                <w:szCs w:val="20"/>
              </w:rPr>
              <w:t xml:space="preserve"> Direct Composite insurer</w:t>
            </w:r>
            <w:r w:rsidR="00BA2423" w:rsidRPr="00963171">
              <w:rPr>
                <w:rFonts w:ascii="Times New Roman" w:hAnsi="Times New Roman" w:cs="Times New Roman"/>
                <w:sz w:val="20"/>
                <w:szCs w:val="20"/>
              </w:rPr>
              <w:br/>
            </w:r>
            <w:r w:rsidRPr="00963171">
              <w:rPr>
                <w:rFonts w:ascii="Times New Roman" w:hAnsi="Times New Roman" w:cs="Times New Roman"/>
                <w:sz w:val="20"/>
                <w:szCs w:val="20"/>
              </w:rPr>
              <w:t>4</w:t>
            </w:r>
            <w:r w:rsidR="00C25570" w:rsidRPr="00963171">
              <w:rPr>
                <w:rFonts w:ascii="Times New Roman" w:hAnsi="Times New Roman" w:cs="Times New Roman"/>
                <w:sz w:val="20"/>
                <w:szCs w:val="20"/>
              </w:rPr>
              <w:t xml:space="preserve"> -</w:t>
            </w:r>
            <w:r w:rsidR="00BA2423" w:rsidRPr="00963171">
              <w:rPr>
                <w:rFonts w:ascii="Times New Roman" w:hAnsi="Times New Roman" w:cs="Times New Roman"/>
                <w:sz w:val="20"/>
                <w:szCs w:val="20"/>
              </w:rPr>
              <w:t xml:space="preserve"> Captive insurance undertaking </w:t>
            </w:r>
          </w:p>
          <w:p w:rsidR="00BA2423" w:rsidRPr="00963171" w:rsidRDefault="00C25570" w:rsidP="00963171">
            <w:pPr>
              <w:ind w:left="360" w:right="175"/>
              <w:rPr>
                <w:rFonts w:ascii="Times New Roman" w:hAnsi="Times New Roman" w:cs="Times New Roman"/>
                <w:sz w:val="20"/>
                <w:szCs w:val="20"/>
              </w:rPr>
            </w:pPr>
            <w:r w:rsidRPr="00963171">
              <w:rPr>
                <w:rFonts w:ascii="Times New Roman" w:hAnsi="Times New Roman" w:cs="Times New Roman"/>
                <w:sz w:val="20"/>
                <w:szCs w:val="20"/>
              </w:rPr>
              <w:t xml:space="preserve">5 </w:t>
            </w:r>
            <w:r w:rsidR="00BA2423" w:rsidRPr="00963171">
              <w:rPr>
                <w:rFonts w:ascii="Times New Roman" w:hAnsi="Times New Roman" w:cs="Times New Roman"/>
                <w:sz w:val="20"/>
                <w:szCs w:val="20"/>
              </w:rPr>
              <w:t>- Internal reinsurer (reinsurance undertaking which primary focus is to take risk from other insurance undertakings within the group)</w:t>
            </w:r>
            <w:r w:rsidR="00BA2423" w:rsidRPr="00963171">
              <w:rPr>
                <w:rFonts w:ascii="Times New Roman" w:hAnsi="Times New Roman" w:cs="Times New Roman"/>
                <w:sz w:val="20"/>
                <w:szCs w:val="20"/>
              </w:rPr>
              <w:br/>
            </w:r>
            <w:r w:rsidRPr="00963171">
              <w:rPr>
                <w:rFonts w:ascii="Times New Roman" w:hAnsi="Times New Roman" w:cs="Times New Roman"/>
                <w:sz w:val="20"/>
                <w:szCs w:val="20"/>
              </w:rPr>
              <w:t xml:space="preserve">6 </w:t>
            </w:r>
            <w:r w:rsidR="00BA2423" w:rsidRPr="00963171">
              <w:rPr>
                <w:rFonts w:ascii="Times New Roman" w:hAnsi="Times New Roman" w:cs="Times New Roman"/>
                <w:sz w:val="20"/>
                <w:szCs w:val="20"/>
              </w:rPr>
              <w:t>- External reinsurer (reinsurance undertaking that takes risks from undertakings other than from insurance undertakings within the group)</w:t>
            </w:r>
            <w:r w:rsidR="00BA2423" w:rsidRPr="00963171">
              <w:rPr>
                <w:rFonts w:ascii="Times New Roman" w:hAnsi="Times New Roman" w:cs="Times New Roman"/>
                <w:sz w:val="20"/>
                <w:szCs w:val="20"/>
              </w:rPr>
              <w:br/>
            </w:r>
            <w:r w:rsidRPr="00963171">
              <w:rPr>
                <w:rFonts w:ascii="Times New Roman" w:hAnsi="Times New Roman" w:cs="Times New Roman"/>
                <w:sz w:val="20"/>
                <w:szCs w:val="20"/>
              </w:rPr>
              <w:t>7 -</w:t>
            </w:r>
            <w:r w:rsidR="00BA2423" w:rsidRPr="00963171">
              <w:rPr>
                <w:rFonts w:ascii="Times New Roman" w:hAnsi="Times New Roman" w:cs="Times New Roman"/>
                <w:sz w:val="20"/>
                <w:szCs w:val="20"/>
              </w:rPr>
              <w:t xml:space="preserve"> Captive reinsurance undertaking</w:t>
            </w:r>
            <w:r w:rsidR="00BA2423" w:rsidRPr="00963171">
              <w:rPr>
                <w:rFonts w:ascii="Times New Roman" w:hAnsi="Times New Roman" w:cs="Times New Roman"/>
                <w:sz w:val="20"/>
                <w:szCs w:val="20"/>
              </w:rPr>
              <w:br/>
            </w:r>
            <w:r w:rsidRPr="00963171">
              <w:rPr>
                <w:rFonts w:ascii="Times New Roman" w:hAnsi="Times New Roman" w:cs="Times New Roman"/>
                <w:sz w:val="20"/>
                <w:szCs w:val="20"/>
              </w:rPr>
              <w:t>8 -</w:t>
            </w:r>
            <w:r w:rsidR="00BA2423" w:rsidRPr="00963171">
              <w:rPr>
                <w:rFonts w:ascii="Times New Roman" w:hAnsi="Times New Roman" w:cs="Times New Roman"/>
                <w:sz w:val="20"/>
                <w:szCs w:val="20"/>
              </w:rPr>
              <w:t xml:space="preserve"> Special purpose vehicle</w:t>
            </w:r>
            <w:r w:rsidR="00BA2423" w:rsidRPr="00963171">
              <w:rPr>
                <w:rFonts w:ascii="Times New Roman" w:hAnsi="Times New Roman" w:cs="Times New Roman"/>
                <w:sz w:val="20"/>
                <w:szCs w:val="20"/>
              </w:rPr>
              <w:br/>
            </w:r>
            <w:r w:rsidRPr="00963171">
              <w:rPr>
                <w:rFonts w:ascii="Times New Roman" w:hAnsi="Times New Roman" w:cs="Times New Roman"/>
                <w:sz w:val="20"/>
                <w:szCs w:val="20"/>
              </w:rPr>
              <w:t>9 -</w:t>
            </w:r>
            <w:r w:rsidR="00BA2423" w:rsidRPr="00963171">
              <w:rPr>
                <w:rFonts w:ascii="Times New Roman" w:hAnsi="Times New Roman" w:cs="Times New Roman"/>
                <w:sz w:val="20"/>
                <w:szCs w:val="20"/>
              </w:rPr>
              <w:t xml:space="preserve"> Pool entity (where more than one insurance or reinsurance undertakings are involved) </w:t>
            </w:r>
          </w:p>
          <w:p w:rsidR="00BA2423" w:rsidRPr="00963171" w:rsidRDefault="00C25570" w:rsidP="00963171">
            <w:pPr>
              <w:ind w:left="360"/>
              <w:rPr>
                <w:rFonts w:ascii="Times New Roman" w:hAnsi="Times New Roman" w:cs="Times New Roman"/>
                <w:sz w:val="20"/>
                <w:szCs w:val="20"/>
              </w:rPr>
            </w:pPr>
            <w:r w:rsidRPr="00963171">
              <w:rPr>
                <w:rFonts w:ascii="Times New Roman" w:hAnsi="Times New Roman" w:cs="Times New Roman"/>
                <w:sz w:val="20"/>
                <w:szCs w:val="20"/>
              </w:rPr>
              <w:t>10 -</w:t>
            </w:r>
            <w:r w:rsidR="00BA2423" w:rsidRPr="00963171">
              <w:rPr>
                <w:rFonts w:ascii="Times New Roman" w:hAnsi="Times New Roman" w:cs="Times New Roman"/>
                <w:sz w:val="20"/>
                <w:szCs w:val="20"/>
              </w:rPr>
              <w:t xml:space="preserve"> State pool</w:t>
            </w:r>
          </w:p>
        </w:tc>
      </w:tr>
      <w:tr w:rsidR="00E55E31" w:rsidRPr="002C3D23" w:rsidTr="003C5E2B">
        <w:trPr>
          <w:trHeight w:val="330"/>
          <w:trPrChange w:id="250" w:author="Author">
            <w:trPr>
              <w:trHeight w:val="330"/>
            </w:trPr>
          </w:trPrChange>
        </w:trPr>
        <w:tc>
          <w:tcPr>
            <w:tcW w:w="1213" w:type="dxa"/>
            <w:gridSpan w:val="2"/>
            <w:hideMark/>
            <w:tcPrChange w:id="251" w:author="Author">
              <w:tcPr>
                <w:tcW w:w="1213" w:type="dxa"/>
                <w:gridSpan w:val="2"/>
                <w:hideMark/>
              </w:tcPr>
            </w:tcPrChange>
          </w:tcPr>
          <w:p w:rsidR="002C3D23" w:rsidRDefault="00E55E31" w:rsidP="00295D47">
            <w:pPr>
              <w:rPr>
                <w:rFonts w:ascii="Times New Roman" w:hAnsi="Times New Roman" w:cs="Times New Roman"/>
                <w:sz w:val="20"/>
                <w:szCs w:val="20"/>
              </w:rPr>
            </w:pPr>
            <w:r w:rsidRPr="00963171">
              <w:rPr>
                <w:rFonts w:ascii="Times New Roman" w:hAnsi="Times New Roman" w:cs="Times New Roman"/>
                <w:sz w:val="20"/>
                <w:szCs w:val="20"/>
              </w:rPr>
              <w:t>C0</w:t>
            </w:r>
            <w:r w:rsidR="006D103F">
              <w:rPr>
                <w:rFonts w:ascii="Times New Roman" w:hAnsi="Times New Roman" w:cs="Times New Roman"/>
                <w:sz w:val="20"/>
                <w:szCs w:val="20"/>
              </w:rPr>
              <w:t>2</w:t>
            </w:r>
            <w:del w:id="252" w:author="Author">
              <w:r w:rsidR="006D103F" w:rsidDel="005904B7">
                <w:rPr>
                  <w:rFonts w:ascii="Times New Roman" w:hAnsi="Times New Roman" w:cs="Times New Roman"/>
                  <w:sz w:val="20"/>
                  <w:szCs w:val="20"/>
                </w:rPr>
                <w:delText>0</w:delText>
              </w:r>
            </w:del>
            <w:ins w:id="253" w:author="Author">
              <w:r w:rsidR="005904B7">
                <w:rPr>
                  <w:rFonts w:ascii="Times New Roman" w:hAnsi="Times New Roman" w:cs="Times New Roman"/>
                  <w:sz w:val="20"/>
                  <w:szCs w:val="20"/>
                </w:rPr>
                <w:t>2</w:t>
              </w:r>
            </w:ins>
            <w:r w:rsidRPr="00963171">
              <w:rPr>
                <w:rFonts w:ascii="Times New Roman" w:hAnsi="Times New Roman" w:cs="Times New Roman"/>
                <w:sz w:val="20"/>
                <w:szCs w:val="20"/>
              </w:rPr>
              <w:t>0</w:t>
            </w:r>
          </w:p>
          <w:p w:rsidR="00E55E31" w:rsidRPr="00963171" w:rsidRDefault="002C3D23" w:rsidP="00295D47">
            <w:pPr>
              <w:rPr>
                <w:rFonts w:ascii="Times New Roman" w:hAnsi="Times New Roman" w:cs="Times New Roman"/>
                <w:sz w:val="20"/>
                <w:szCs w:val="20"/>
              </w:rPr>
            </w:pPr>
            <w:r>
              <w:rPr>
                <w:rFonts w:ascii="Times New Roman" w:hAnsi="Times New Roman" w:cs="Times New Roman"/>
                <w:sz w:val="20"/>
                <w:szCs w:val="20"/>
              </w:rPr>
              <w:t>(</w:t>
            </w:r>
            <w:r w:rsidR="00E55E31" w:rsidRPr="00963171">
              <w:rPr>
                <w:rFonts w:ascii="Times New Roman" w:hAnsi="Times New Roman" w:cs="Times New Roman"/>
                <w:sz w:val="20"/>
                <w:szCs w:val="20"/>
              </w:rPr>
              <w:t>H1</w:t>
            </w:r>
            <w:r w:rsidR="006D103F">
              <w:rPr>
                <w:rFonts w:ascii="Times New Roman" w:hAnsi="Times New Roman" w:cs="Times New Roman"/>
                <w:sz w:val="20"/>
                <w:szCs w:val="20"/>
              </w:rPr>
              <w:t>)</w:t>
            </w:r>
          </w:p>
        </w:tc>
        <w:tc>
          <w:tcPr>
            <w:tcW w:w="2026" w:type="dxa"/>
            <w:gridSpan w:val="2"/>
            <w:hideMark/>
            <w:tcPrChange w:id="254" w:author="Author">
              <w:tcPr>
                <w:tcW w:w="2026" w:type="dxa"/>
                <w:gridSpan w:val="2"/>
                <w:hideMark/>
              </w:tcPr>
            </w:tcPrChange>
          </w:tcPr>
          <w:p w:rsidR="00E55E31" w:rsidRPr="00963171" w:rsidRDefault="00E55E31">
            <w:pPr>
              <w:rPr>
                <w:rFonts w:ascii="Times New Roman" w:hAnsi="Times New Roman" w:cs="Times New Roman"/>
                <w:sz w:val="20"/>
                <w:szCs w:val="20"/>
              </w:rPr>
            </w:pPr>
            <w:r w:rsidRPr="00963171">
              <w:rPr>
                <w:rFonts w:ascii="Times New Roman" w:hAnsi="Times New Roman" w:cs="Times New Roman"/>
                <w:sz w:val="20"/>
                <w:szCs w:val="20"/>
              </w:rPr>
              <w:t>Country of residency</w:t>
            </w:r>
          </w:p>
        </w:tc>
        <w:tc>
          <w:tcPr>
            <w:tcW w:w="5941" w:type="dxa"/>
            <w:tcPrChange w:id="255" w:author="Author">
              <w:tcPr>
                <w:tcW w:w="6205" w:type="dxa"/>
                <w:gridSpan w:val="3"/>
              </w:tcPr>
            </w:tcPrChange>
          </w:tcPr>
          <w:p w:rsidR="00E55E31" w:rsidRPr="00963171" w:rsidRDefault="00E55E31" w:rsidP="00B52CF6">
            <w:pPr>
              <w:rPr>
                <w:rFonts w:ascii="Times New Roman" w:hAnsi="Times New Roman" w:cs="Times New Roman"/>
                <w:sz w:val="20"/>
                <w:szCs w:val="20"/>
              </w:rPr>
            </w:pPr>
            <w:r w:rsidRPr="00963171">
              <w:rPr>
                <w:rFonts w:ascii="Times New Roman" w:hAnsi="Times New Roman" w:cs="Times New Roman"/>
                <w:sz w:val="20"/>
                <w:szCs w:val="20"/>
              </w:rPr>
              <w:t xml:space="preserve">Identify the ISO 3166 code for </w:t>
            </w:r>
            <w:del w:id="256" w:author="Author">
              <w:r w:rsidRPr="00963171" w:rsidDel="00B52CF6">
                <w:rPr>
                  <w:rFonts w:ascii="Times New Roman" w:hAnsi="Times New Roman" w:cs="Times New Roman"/>
                  <w:sz w:val="20"/>
                  <w:szCs w:val="20"/>
                </w:rPr>
                <w:delText>y</w:delText>
              </w:r>
            </w:del>
            <w:ins w:id="257" w:author="Author">
              <w:r w:rsidR="00B52CF6">
                <w:rPr>
                  <w:rFonts w:ascii="Times New Roman" w:hAnsi="Times New Roman" w:cs="Times New Roman"/>
                  <w:sz w:val="20"/>
                  <w:szCs w:val="20"/>
                </w:rPr>
                <w:t>t</w:t>
              </w:r>
            </w:ins>
            <w:r w:rsidRPr="00963171">
              <w:rPr>
                <w:rFonts w:ascii="Times New Roman" w:hAnsi="Times New Roman" w:cs="Times New Roman"/>
                <w:sz w:val="20"/>
                <w:szCs w:val="20"/>
              </w:rPr>
              <w:t xml:space="preserve">he country where the reinsurer is legally </w:t>
            </w:r>
            <w:proofErr w:type="gramStart"/>
            <w:r w:rsidRPr="00963171">
              <w:rPr>
                <w:rFonts w:ascii="Times New Roman" w:hAnsi="Times New Roman" w:cs="Times New Roman"/>
                <w:sz w:val="20"/>
                <w:szCs w:val="20"/>
              </w:rPr>
              <w:t>authori</w:t>
            </w:r>
            <w:r w:rsidR="00B54AFD" w:rsidRPr="00963171">
              <w:rPr>
                <w:rFonts w:ascii="Times New Roman" w:hAnsi="Times New Roman" w:cs="Times New Roman"/>
                <w:sz w:val="20"/>
                <w:szCs w:val="20"/>
              </w:rPr>
              <w:t>s</w:t>
            </w:r>
            <w:r w:rsidRPr="00963171">
              <w:rPr>
                <w:rFonts w:ascii="Times New Roman" w:hAnsi="Times New Roman" w:cs="Times New Roman"/>
                <w:sz w:val="20"/>
                <w:szCs w:val="20"/>
              </w:rPr>
              <w:t>ed/licensed</w:t>
            </w:r>
            <w:proofErr w:type="gramEnd"/>
            <w:r w:rsidRPr="00963171">
              <w:rPr>
                <w:rFonts w:ascii="Times New Roman" w:hAnsi="Times New Roman" w:cs="Times New Roman"/>
                <w:sz w:val="20"/>
                <w:szCs w:val="20"/>
              </w:rPr>
              <w:t>.</w:t>
            </w:r>
          </w:p>
        </w:tc>
      </w:tr>
      <w:tr w:rsidR="00B52CF6" w:rsidRPr="002C3D23" w:rsidTr="003C5E2B">
        <w:trPr>
          <w:trHeight w:val="932"/>
          <w:trPrChange w:id="258" w:author="Author">
            <w:trPr>
              <w:trHeight w:val="932"/>
            </w:trPr>
          </w:trPrChange>
        </w:trPr>
        <w:tc>
          <w:tcPr>
            <w:tcW w:w="1213" w:type="dxa"/>
            <w:gridSpan w:val="2"/>
            <w:hideMark/>
            <w:tcPrChange w:id="259" w:author="Author">
              <w:tcPr>
                <w:tcW w:w="1213" w:type="dxa"/>
                <w:gridSpan w:val="2"/>
                <w:hideMark/>
              </w:tcPr>
            </w:tcPrChange>
          </w:tcPr>
          <w:p w:rsidR="00B52CF6" w:rsidRDefault="00B52CF6" w:rsidP="00295D47">
            <w:pPr>
              <w:rPr>
                <w:rFonts w:ascii="Times New Roman" w:hAnsi="Times New Roman" w:cs="Times New Roman"/>
                <w:sz w:val="20"/>
                <w:szCs w:val="20"/>
              </w:rPr>
            </w:pPr>
            <w:r w:rsidRPr="00963171">
              <w:rPr>
                <w:rFonts w:ascii="Times New Roman" w:hAnsi="Times New Roman" w:cs="Times New Roman"/>
                <w:sz w:val="20"/>
                <w:szCs w:val="20"/>
              </w:rPr>
              <w:t>C02</w:t>
            </w:r>
            <w:ins w:id="260" w:author="Author">
              <w:r w:rsidR="005904B7">
                <w:rPr>
                  <w:rFonts w:ascii="Times New Roman" w:hAnsi="Times New Roman" w:cs="Times New Roman"/>
                  <w:sz w:val="20"/>
                  <w:szCs w:val="20"/>
                </w:rPr>
                <w:t>3</w:t>
              </w:r>
            </w:ins>
            <w:del w:id="261" w:author="Author">
              <w:r w:rsidDel="005904B7">
                <w:rPr>
                  <w:rFonts w:ascii="Times New Roman" w:hAnsi="Times New Roman" w:cs="Times New Roman"/>
                  <w:sz w:val="20"/>
                  <w:szCs w:val="20"/>
                </w:rPr>
                <w:delText>1</w:delText>
              </w:r>
            </w:del>
            <w:r w:rsidRPr="00963171">
              <w:rPr>
                <w:rFonts w:ascii="Times New Roman" w:hAnsi="Times New Roman" w:cs="Times New Roman"/>
                <w:sz w:val="20"/>
                <w:szCs w:val="20"/>
              </w:rPr>
              <w:t>0</w:t>
            </w:r>
          </w:p>
          <w:p w:rsidR="00B52CF6" w:rsidRPr="00963171" w:rsidRDefault="00B52CF6" w:rsidP="00295D47">
            <w:pPr>
              <w:rPr>
                <w:rFonts w:ascii="Times New Roman" w:hAnsi="Times New Roman" w:cs="Times New Roman"/>
                <w:sz w:val="20"/>
                <w:szCs w:val="20"/>
              </w:rPr>
            </w:pPr>
            <w:r>
              <w:rPr>
                <w:rFonts w:ascii="Times New Roman" w:hAnsi="Times New Roman" w:cs="Times New Roman"/>
                <w:sz w:val="20"/>
                <w:szCs w:val="20"/>
              </w:rPr>
              <w:t>(</w:t>
            </w:r>
            <w:r w:rsidRPr="00963171">
              <w:rPr>
                <w:rFonts w:ascii="Times New Roman" w:hAnsi="Times New Roman" w:cs="Times New Roman"/>
                <w:sz w:val="20"/>
                <w:szCs w:val="20"/>
              </w:rPr>
              <w:t>I1</w:t>
            </w:r>
            <w:r>
              <w:rPr>
                <w:rFonts w:ascii="Times New Roman" w:hAnsi="Times New Roman" w:cs="Times New Roman"/>
                <w:sz w:val="20"/>
                <w:szCs w:val="20"/>
              </w:rPr>
              <w:t>)</w:t>
            </w:r>
          </w:p>
        </w:tc>
        <w:tc>
          <w:tcPr>
            <w:tcW w:w="2026" w:type="dxa"/>
            <w:gridSpan w:val="2"/>
            <w:hideMark/>
            <w:tcPrChange w:id="262" w:author="Author">
              <w:tcPr>
                <w:tcW w:w="2026" w:type="dxa"/>
                <w:gridSpan w:val="2"/>
                <w:hideMark/>
              </w:tcPr>
            </w:tcPrChange>
          </w:tcPr>
          <w:p w:rsidR="00B52CF6" w:rsidRPr="00963171" w:rsidRDefault="00B52CF6">
            <w:pPr>
              <w:rPr>
                <w:rFonts w:ascii="Times New Roman" w:hAnsi="Times New Roman" w:cs="Times New Roman"/>
                <w:sz w:val="20"/>
                <w:szCs w:val="20"/>
              </w:rPr>
            </w:pPr>
            <w:r w:rsidRPr="00963171">
              <w:rPr>
                <w:rFonts w:ascii="Times New Roman" w:hAnsi="Times New Roman" w:cs="Times New Roman"/>
                <w:sz w:val="20"/>
                <w:szCs w:val="20"/>
              </w:rPr>
              <w:t>External rating assessment by nominated ECAI</w:t>
            </w:r>
          </w:p>
        </w:tc>
        <w:tc>
          <w:tcPr>
            <w:tcW w:w="5941" w:type="dxa"/>
            <w:hideMark/>
            <w:tcPrChange w:id="263" w:author="Author">
              <w:tcPr>
                <w:tcW w:w="6205" w:type="dxa"/>
                <w:gridSpan w:val="3"/>
                <w:hideMark/>
              </w:tcPr>
            </w:tcPrChange>
          </w:tcPr>
          <w:p w:rsidR="00D01AA5" w:rsidRDefault="00B52CF6" w:rsidP="00D01AA5">
            <w:pPr>
              <w:rPr>
                <w:ins w:id="264" w:author="Author"/>
                <w:rFonts w:ascii="Times New Roman" w:hAnsi="Times New Roman" w:cs="Times New Roman"/>
                <w:sz w:val="20"/>
                <w:szCs w:val="20"/>
              </w:rPr>
            </w:pPr>
            <w:ins w:id="265" w:author="Author">
              <w:r w:rsidRPr="0061769B">
                <w:rPr>
                  <w:rFonts w:ascii="Times New Roman" w:hAnsi="Times New Roman" w:cs="Times New Roman"/>
                  <w:sz w:val="20"/>
                  <w:szCs w:val="20"/>
                </w:rPr>
                <w:t xml:space="preserve">Rating of the </w:t>
              </w:r>
              <w:r>
                <w:rPr>
                  <w:rFonts w:ascii="Times New Roman" w:hAnsi="Times New Roman" w:cs="Times New Roman"/>
                  <w:sz w:val="20"/>
                  <w:szCs w:val="20"/>
                </w:rPr>
                <w:t>reinsurer</w:t>
              </w:r>
              <w:r w:rsidRPr="0061769B">
                <w:rPr>
                  <w:rFonts w:ascii="Times New Roman" w:hAnsi="Times New Roman" w:cs="Times New Roman"/>
                  <w:sz w:val="20"/>
                  <w:szCs w:val="20"/>
                </w:rPr>
                <w:t xml:space="preserve"> at the reporting reference date issued by the nominated credit assessment institution (ECAI).</w:t>
              </w:r>
            </w:ins>
          </w:p>
          <w:p w:rsidR="00D01AA5" w:rsidRDefault="00D01AA5" w:rsidP="00D01AA5">
            <w:pPr>
              <w:rPr>
                <w:ins w:id="266" w:author="Author"/>
                <w:rFonts w:ascii="Times New Roman" w:hAnsi="Times New Roman" w:cs="Times New Roman"/>
                <w:sz w:val="20"/>
                <w:szCs w:val="20"/>
              </w:rPr>
            </w:pPr>
          </w:p>
          <w:p w:rsidR="00B52CF6" w:rsidRDefault="00D01AA5" w:rsidP="00D01AA5">
            <w:pPr>
              <w:rPr>
                <w:ins w:id="267" w:author="Author"/>
                <w:rFonts w:ascii="Times New Roman" w:hAnsi="Times New Roman" w:cs="Times New Roman"/>
                <w:sz w:val="20"/>
                <w:szCs w:val="20"/>
              </w:rPr>
            </w:pPr>
            <w:ins w:id="268" w:author="Author">
              <w:r>
                <w:rPr>
                  <w:rFonts w:ascii="Times New Roman" w:hAnsi="Times New Roman" w:cs="Times New Roman"/>
                  <w:sz w:val="20"/>
                  <w:szCs w:val="20"/>
                </w:rPr>
                <w:t>This item is not applicable to reinsurers for which undertakings using internal models use internal ratings</w:t>
              </w:r>
              <w:r w:rsidRPr="00EF045F">
                <w:rPr>
                  <w:rFonts w:ascii="Times New Roman" w:hAnsi="Times New Roman" w:cs="Times New Roman"/>
                  <w:sz w:val="20"/>
                  <w:szCs w:val="20"/>
                </w:rPr>
                <w:t>.</w:t>
              </w:r>
              <w:r w:rsidRPr="00A93BE8">
                <w:rPr>
                  <w:rFonts w:ascii="Times New Roman" w:hAnsi="Times New Roman" w:cs="Times New Roman"/>
                  <w:sz w:val="20"/>
                  <w:szCs w:val="20"/>
                </w:rPr>
                <w:t xml:space="preserve"> If undertakings </w:t>
              </w:r>
              <w:r>
                <w:rPr>
                  <w:rFonts w:ascii="Times New Roman" w:hAnsi="Times New Roman" w:cs="Times New Roman"/>
                  <w:sz w:val="20"/>
                  <w:szCs w:val="20"/>
                </w:rPr>
                <w:t>using internal models do not use internal rating, this item shall be reported</w:t>
              </w:r>
              <w:del w:id="269" w:author="Author">
                <w:r w:rsidR="00B52CF6" w:rsidRPr="00AE43AF" w:rsidDel="00D01AA5">
                  <w:rPr>
                    <w:rFonts w:ascii="Times New Roman" w:hAnsi="Times New Roman" w:cs="Times New Roman"/>
                    <w:sz w:val="20"/>
                    <w:szCs w:val="20"/>
                  </w:rPr>
                  <w:delText>.</w:delText>
                </w:r>
              </w:del>
            </w:ins>
            <w:del w:id="270" w:author="Author">
              <w:r w:rsidR="00B52CF6" w:rsidRPr="00963171" w:rsidDel="00BA6E84">
                <w:rPr>
                  <w:rFonts w:ascii="Times New Roman" w:hAnsi="Times New Roman" w:cs="Times New Roman"/>
                  <w:sz w:val="20"/>
                  <w:szCs w:val="20"/>
                </w:rPr>
                <w:delText>The actual/current rating that is considered by the undertaking.</w:delText>
              </w:r>
            </w:del>
          </w:p>
          <w:p w:rsidR="00D01AA5" w:rsidRPr="00963171" w:rsidRDefault="00D01AA5" w:rsidP="00D01AA5">
            <w:pPr>
              <w:rPr>
                <w:rFonts w:ascii="Times New Roman" w:hAnsi="Times New Roman" w:cs="Times New Roman"/>
                <w:sz w:val="20"/>
                <w:szCs w:val="20"/>
              </w:rPr>
            </w:pPr>
          </w:p>
        </w:tc>
      </w:tr>
      <w:tr w:rsidR="00B52CF6" w:rsidRPr="002C3D23" w:rsidTr="003C5E2B">
        <w:trPr>
          <w:trHeight w:val="330"/>
          <w:trPrChange w:id="271" w:author="Author">
            <w:trPr>
              <w:trHeight w:val="330"/>
            </w:trPr>
          </w:trPrChange>
        </w:trPr>
        <w:tc>
          <w:tcPr>
            <w:tcW w:w="1213" w:type="dxa"/>
            <w:gridSpan w:val="2"/>
            <w:hideMark/>
            <w:tcPrChange w:id="272" w:author="Author">
              <w:tcPr>
                <w:tcW w:w="1213" w:type="dxa"/>
                <w:gridSpan w:val="2"/>
                <w:hideMark/>
              </w:tcPr>
            </w:tcPrChange>
          </w:tcPr>
          <w:p w:rsidR="00B52CF6" w:rsidRDefault="00B52CF6" w:rsidP="00295D47">
            <w:pPr>
              <w:rPr>
                <w:rFonts w:ascii="Times New Roman" w:hAnsi="Times New Roman" w:cs="Times New Roman"/>
                <w:sz w:val="20"/>
                <w:szCs w:val="20"/>
              </w:rPr>
            </w:pPr>
            <w:r w:rsidRPr="00963171">
              <w:rPr>
                <w:rFonts w:ascii="Times New Roman" w:hAnsi="Times New Roman" w:cs="Times New Roman"/>
                <w:sz w:val="20"/>
                <w:szCs w:val="20"/>
              </w:rPr>
              <w:t>C02</w:t>
            </w:r>
            <w:ins w:id="273" w:author="Author">
              <w:r w:rsidR="005904B7">
                <w:rPr>
                  <w:rFonts w:ascii="Times New Roman" w:hAnsi="Times New Roman" w:cs="Times New Roman"/>
                  <w:sz w:val="20"/>
                  <w:szCs w:val="20"/>
                </w:rPr>
                <w:t>4</w:t>
              </w:r>
            </w:ins>
            <w:del w:id="274" w:author="Author">
              <w:r w:rsidDel="005904B7">
                <w:rPr>
                  <w:rFonts w:ascii="Times New Roman" w:hAnsi="Times New Roman" w:cs="Times New Roman"/>
                  <w:sz w:val="20"/>
                  <w:szCs w:val="20"/>
                </w:rPr>
                <w:delText>2</w:delText>
              </w:r>
            </w:del>
            <w:r w:rsidRPr="00963171">
              <w:rPr>
                <w:rFonts w:ascii="Times New Roman" w:hAnsi="Times New Roman" w:cs="Times New Roman"/>
                <w:sz w:val="20"/>
                <w:szCs w:val="20"/>
              </w:rPr>
              <w:t>0</w:t>
            </w:r>
          </w:p>
          <w:p w:rsidR="00B52CF6" w:rsidRPr="00963171" w:rsidRDefault="00B52CF6" w:rsidP="00295D47">
            <w:pPr>
              <w:rPr>
                <w:rFonts w:ascii="Times New Roman" w:hAnsi="Times New Roman" w:cs="Times New Roman"/>
                <w:sz w:val="20"/>
                <w:szCs w:val="20"/>
              </w:rPr>
            </w:pPr>
            <w:r>
              <w:rPr>
                <w:rFonts w:ascii="Times New Roman" w:hAnsi="Times New Roman" w:cs="Times New Roman"/>
                <w:sz w:val="20"/>
                <w:szCs w:val="20"/>
              </w:rPr>
              <w:t>(</w:t>
            </w:r>
            <w:r w:rsidRPr="00963171">
              <w:rPr>
                <w:rFonts w:ascii="Times New Roman" w:hAnsi="Times New Roman" w:cs="Times New Roman"/>
                <w:sz w:val="20"/>
                <w:szCs w:val="20"/>
              </w:rPr>
              <w:t>J1</w:t>
            </w:r>
            <w:r>
              <w:rPr>
                <w:rFonts w:ascii="Times New Roman" w:hAnsi="Times New Roman" w:cs="Times New Roman"/>
                <w:sz w:val="20"/>
                <w:szCs w:val="20"/>
              </w:rPr>
              <w:t>)</w:t>
            </w:r>
          </w:p>
        </w:tc>
        <w:tc>
          <w:tcPr>
            <w:tcW w:w="2026" w:type="dxa"/>
            <w:gridSpan w:val="2"/>
            <w:hideMark/>
            <w:tcPrChange w:id="275" w:author="Author">
              <w:tcPr>
                <w:tcW w:w="2026" w:type="dxa"/>
                <w:gridSpan w:val="2"/>
                <w:hideMark/>
              </w:tcPr>
            </w:tcPrChange>
          </w:tcPr>
          <w:p w:rsidR="00B52CF6" w:rsidRPr="00963171" w:rsidRDefault="00B52CF6">
            <w:pPr>
              <w:rPr>
                <w:rFonts w:ascii="Times New Roman" w:hAnsi="Times New Roman" w:cs="Times New Roman"/>
                <w:sz w:val="20"/>
                <w:szCs w:val="20"/>
              </w:rPr>
            </w:pPr>
            <w:r w:rsidRPr="00963171">
              <w:rPr>
                <w:rFonts w:ascii="Times New Roman" w:hAnsi="Times New Roman" w:cs="Times New Roman"/>
                <w:sz w:val="20"/>
                <w:szCs w:val="20"/>
              </w:rPr>
              <w:t>Nominated ECAI</w:t>
            </w:r>
          </w:p>
        </w:tc>
        <w:tc>
          <w:tcPr>
            <w:tcW w:w="5941" w:type="dxa"/>
            <w:hideMark/>
            <w:tcPrChange w:id="276" w:author="Author">
              <w:tcPr>
                <w:tcW w:w="6205" w:type="dxa"/>
                <w:gridSpan w:val="3"/>
                <w:hideMark/>
              </w:tcPr>
            </w:tcPrChange>
          </w:tcPr>
          <w:p w:rsidR="00D01AA5" w:rsidRDefault="00B52CF6" w:rsidP="00D01AA5">
            <w:pPr>
              <w:rPr>
                <w:ins w:id="277" w:author="Author"/>
                <w:rFonts w:ascii="Times New Roman" w:hAnsi="Times New Roman" w:cs="Times New Roman"/>
                <w:sz w:val="20"/>
                <w:szCs w:val="20"/>
              </w:rPr>
            </w:pPr>
            <w:ins w:id="278" w:author="Author">
              <w:r w:rsidRPr="0061769B">
                <w:rPr>
                  <w:rFonts w:ascii="Times New Roman" w:hAnsi="Times New Roman" w:cs="Times New Roman"/>
                  <w:sz w:val="20"/>
                  <w:szCs w:val="20"/>
                </w:rPr>
                <w:t>Identify the credit assessment institution (ECAI) giving the external rating</w:t>
              </w:r>
              <w:del w:id="279" w:author="Author">
                <w:r w:rsidRPr="0061769B" w:rsidDel="00D01AA5">
                  <w:rPr>
                    <w:rFonts w:ascii="Times New Roman" w:hAnsi="Times New Roman" w:cs="Times New Roman"/>
                    <w:sz w:val="20"/>
                    <w:szCs w:val="20"/>
                  </w:rPr>
                  <w:delText>.</w:delText>
                </w:r>
              </w:del>
              <w:r w:rsidR="00D01AA5">
                <w:rPr>
                  <w:rFonts w:ascii="Times New Roman" w:hAnsi="Times New Roman" w:cs="Times New Roman"/>
                  <w:sz w:val="20"/>
                  <w:szCs w:val="20"/>
                </w:rPr>
                <w:t>, by using the name of the ECAI as published at ESMA website</w:t>
              </w:r>
              <w:r w:rsidRPr="00AE43AF">
                <w:rPr>
                  <w:rFonts w:ascii="Times New Roman" w:hAnsi="Times New Roman" w:cs="Times New Roman"/>
                  <w:sz w:val="20"/>
                  <w:szCs w:val="20"/>
                </w:rPr>
                <w:t>.</w:t>
              </w:r>
            </w:ins>
            <w:del w:id="280" w:author="Author">
              <w:r w:rsidRPr="00963171" w:rsidDel="00BA6E84">
                <w:rPr>
                  <w:rFonts w:ascii="Times New Roman" w:hAnsi="Times New Roman" w:cs="Times New Roman"/>
                  <w:sz w:val="20"/>
                  <w:szCs w:val="20"/>
                </w:rPr>
                <w:delText>The agency that rates the reinsurer that is considered by the undertaking</w:delText>
              </w:r>
            </w:del>
            <w:ins w:id="281" w:author="Author">
              <w:r w:rsidR="00D01AA5">
                <w:rPr>
                  <w:rFonts w:ascii="Times New Roman" w:hAnsi="Times New Roman" w:cs="Times New Roman"/>
                  <w:sz w:val="20"/>
                  <w:szCs w:val="20"/>
                </w:rPr>
                <w:t>.</w:t>
              </w:r>
            </w:ins>
          </w:p>
          <w:p w:rsidR="00B52CF6" w:rsidRPr="00963171" w:rsidRDefault="00B52CF6" w:rsidP="00D01AA5">
            <w:pPr>
              <w:rPr>
                <w:rFonts w:ascii="Times New Roman" w:hAnsi="Times New Roman" w:cs="Times New Roman"/>
                <w:sz w:val="20"/>
                <w:szCs w:val="20"/>
              </w:rPr>
            </w:pPr>
            <w:del w:id="282" w:author="Author">
              <w:r w:rsidRPr="00963171" w:rsidDel="00BA6E84">
                <w:rPr>
                  <w:rFonts w:ascii="Times New Roman" w:hAnsi="Times New Roman" w:cs="Times New Roman"/>
                  <w:sz w:val="20"/>
                  <w:szCs w:val="20"/>
                </w:rPr>
                <w:delText>.</w:delText>
              </w:r>
            </w:del>
          </w:p>
        </w:tc>
      </w:tr>
      <w:tr w:rsidR="00E55E31" w:rsidRPr="002C3D23" w:rsidDel="00B52CF6" w:rsidTr="003C5E2B">
        <w:trPr>
          <w:trHeight w:val="330"/>
          <w:del w:id="283" w:author="Author"/>
          <w:trPrChange w:id="284" w:author="Author">
            <w:trPr>
              <w:trHeight w:val="330"/>
            </w:trPr>
          </w:trPrChange>
        </w:trPr>
        <w:tc>
          <w:tcPr>
            <w:tcW w:w="1213" w:type="dxa"/>
            <w:gridSpan w:val="2"/>
            <w:hideMark/>
            <w:tcPrChange w:id="285" w:author="Author">
              <w:tcPr>
                <w:tcW w:w="1213" w:type="dxa"/>
                <w:gridSpan w:val="2"/>
                <w:hideMark/>
              </w:tcPr>
            </w:tcPrChange>
          </w:tcPr>
          <w:p w:rsidR="002C3D23" w:rsidDel="00B52CF6" w:rsidRDefault="00E55E31" w:rsidP="00295D47">
            <w:pPr>
              <w:rPr>
                <w:del w:id="286" w:author="Author"/>
                <w:rFonts w:ascii="Times New Roman" w:hAnsi="Times New Roman" w:cs="Times New Roman"/>
                <w:sz w:val="20"/>
                <w:szCs w:val="20"/>
              </w:rPr>
            </w:pPr>
            <w:del w:id="287" w:author="Author">
              <w:r w:rsidRPr="00963171" w:rsidDel="00B52CF6">
                <w:rPr>
                  <w:rFonts w:ascii="Times New Roman" w:hAnsi="Times New Roman" w:cs="Times New Roman"/>
                  <w:sz w:val="20"/>
                  <w:szCs w:val="20"/>
                </w:rPr>
                <w:delText>C02</w:delText>
              </w:r>
              <w:r w:rsidR="006D103F" w:rsidDel="00B52CF6">
                <w:rPr>
                  <w:rFonts w:ascii="Times New Roman" w:hAnsi="Times New Roman" w:cs="Times New Roman"/>
                  <w:sz w:val="20"/>
                  <w:szCs w:val="20"/>
                </w:rPr>
                <w:delText>3</w:delText>
              </w:r>
              <w:r w:rsidRPr="00963171" w:rsidDel="00B52CF6">
                <w:rPr>
                  <w:rFonts w:ascii="Times New Roman" w:hAnsi="Times New Roman" w:cs="Times New Roman"/>
                  <w:sz w:val="20"/>
                  <w:szCs w:val="20"/>
                </w:rPr>
                <w:delText>0</w:delText>
              </w:r>
            </w:del>
          </w:p>
          <w:p w:rsidR="00E55E31" w:rsidRPr="00963171" w:rsidDel="00B52CF6" w:rsidRDefault="002C3D23" w:rsidP="00295D47">
            <w:pPr>
              <w:rPr>
                <w:del w:id="288" w:author="Author"/>
                <w:rFonts w:ascii="Times New Roman" w:hAnsi="Times New Roman" w:cs="Times New Roman"/>
                <w:sz w:val="20"/>
                <w:szCs w:val="20"/>
              </w:rPr>
            </w:pPr>
            <w:del w:id="289" w:author="Author">
              <w:r w:rsidDel="00B52CF6">
                <w:rPr>
                  <w:rFonts w:ascii="Times New Roman" w:hAnsi="Times New Roman" w:cs="Times New Roman"/>
                  <w:sz w:val="20"/>
                  <w:szCs w:val="20"/>
                </w:rPr>
                <w:delText>(</w:delText>
              </w:r>
              <w:r w:rsidR="00E55E31" w:rsidRPr="00963171" w:rsidDel="00B52CF6">
                <w:rPr>
                  <w:rFonts w:ascii="Times New Roman" w:hAnsi="Times New Roman" w:cs="Times New Roman"/>
                  <w:sz w:val="20"/>
                  <w:szCs w:val="20"/>
                </w:rPr>
                <w:delText>K1</w:delText>
              </w:r>
              <w:r w:rsidDel="00B52CF6">
                <w:rPr>
                  <w:rFonts w:ascii="Times New Roman" w:hAnsi="Times New Roman" w:cs="Times New Roman"/>
                  <w:sz w:val="20"/>
                  <w:szCs w:val="20"/>
                </w:rPr>
                <w:delText>)</w:delText>
              </w:r>
            </w:del>
          </w:p>
        </w:tc>
        <w:tc>
          <w:tcPr>
            <w:tcW w:w="2026" w:type="dxa"/>
            <w:gridSpan w:val="2"/>
            <w:hideMark/>
            <w:tcPrChange w:id="290" w:author="Author">
              <w:tcPr>
                <w:tcW w:w="2026" w:type="dxa"/>
                <w:gridSpan w:val="2"/>
                <w:hideMark/>
              </w:tcPr>
            </w:tcPrChange>
          </w:tcPr>
          <w:p w:rsidR="00E55E31" w:rsidRPr="00963171" w:rsidDel="00B52CF6" w:rsidRDefault="00E55E31">
            <w:pPr>
              <w:rPr>
                <w:del w:id="291" w:author="Author"/>
                <w:rFonts w:ascii="Times New Roman" w:hAnsi="Times New Roman" w:cs="Times New Roman"/>
                <w:sz w:val="20"/>
                <w:szCs w:val="20"/>
              </w:rPr>
            </w:pPr>
            <w:del w:id="292" w:author="Author">
              <w:r w:rsidRPr="00963171" w:rsidDel="00B52CF6">
                <w:rPr>
                  <w:rFonts w:ascii="Times New Roman" w:hAnsi="Times New Roman" w:cs="Times New Roman"/>
                  <w:sz w:val="20"/>
                  <w:szCs w:val="20"/>
                </w:rPr>
                <w:delText>Date rating assigned</w:delText>
              </w:r>
            </w:del>
          </w:p>
        </w:tc>
        <w:tc>
          <w:tcPr>
            <w:tcW w:w="5941" w:type="dxa"/>
            <w:hideMark/>
            <w:tcPrChange w:id="293" w:author="Author">
              <w:tcPr>
                <w:tcW w:w="6205" w:type="dxa"/>
                <w:gridSpan w:val="3"/>
                <w:hideMark/>
              </w:tcPr>
            </w:tcPrChange>
          </w:tcPr>
          <w:p w:rsidR="00E55E31" w:rsidRPr="00963171" w:rsidDel="00B52CF6" w:rsidRDefault="00E55E31" w:rsidP="006D289E">
            <w:pPr>
              <w:rPr>
                <w:del w:id="294" w:author="Author"/>
                <w:rFonts w:ascii="Times New Roman" w:hAnsi="Times New Roman" w:cs="Times New Roman"/>
                <w:sz w:val="20"/>
                <w:szCs w:val="20"/>
              </w:rPr>
            </w:pPr>
            <w:del w:id="295" w:author="Author">
              <w:r w:rsidRPr="00963171" w:rsidDel="00B52CF6">
                <w:rPr>
                  <w:rFonts w:ascii="Times New Roman" w:hAnsi="Times New Roman" w:cs="Times New Roman"/>
                  <w:sz w:val="20"/>
                  <w:szCs w:val="20"/>
                </w:rPr>
                <w:delText>Identify the ISO 8601 (yyyy-mm-dd) code of the date on which the rating has been released that is considered by the undertaking.</w:delText>
              </w:r>
            </w:del>
          </w:p>
        </w:tc>
      </w:tr>
      <w:tr w:rsidR="0064706E" w:rsidRPr="002C3D23" w:rsidTr="003C5E2B">
        <w:trPr>
          <w:trHeight w:val="330"/>
          <w:trPrChange w:id="296" w:author="Author">
            <w:trPr>
              <w:trHeight w:val="330"/>
            </w:trPr>
          </w:trPrChange>
        </w:trPr>
        <w:tc>
          <w:tcPr>
            <w:tcW w:w="1213" w:type="dxa"/>
            <w:gridSpan w:val="2"/>
            <w:tcPrChange w:id="297" w:author="Author">
              <w:tcPr>
                <w:tcW w:w="1213" w:type="dxa"/>
                <w:gridSpan w:val="2"/>
              </w:tcPr>
            </w:tcPrChange>
          </w:tcPr>
          <w:p w:rsidR="0064706E" w:rsidRPr="00963171" w:rsidRDefault="0064706E" w:rsidP="005904B7">
            <w:pPr>
              <w:rPr>
                <w:rFonts w:ascii="Times New Roman" w:hAnsi="Times New Roman" w:cs="Times New Roman"/>
                <w:sz w:val="20"/>
                <w:szCs w:val="20"/>
              </w:rPr>
            </w:pPr>
            <w:r w:rsidRPr="00963171">
              <w:rPr>
                <w:rFonts w:ascii="Times New Roman" w:hAnsi="Times New Roman" w:cs="Times New Roman"/>
                <w:sz w:val="20"/>
                <w:szCs w:val="20"/>
              </w:rPr>
              <w:t>C02</w:t>
            </w:r>
            <w:del w:id="298" w:author="Author">
              <w:r w:rsidR="006D103F" w:rsidDel="005904B7">
                <w:rPr>
                  <w:rFonts w:ascii="Times New Roman" w:hAnsi="Times New Roman" w:cs="Times New Roman"/>
                  <w:sz w:val="20"/>
                  <w:szCs w:val="20"/>
                </w:rPr>
                <w:delText>4</w:delText>
              </w:r>
            </w:del>
            <w:ins w:id="299" w:author="Author">
              <w:r w:rsidR="00EA4074">
                <w:rPr>
                  <w:rFonts w:ascii="Times New Roman" w:hAnsi="Times New Roman" w:cs="Times New Roman"/>
                  <w:sz w:val="20"/>
                  <w:szCs w:val="20"/>
                </w:rPr>
                <w:t>5</w:t>
              </w:r>
            </w:ins>
            <w:r w:rsidRPr="00963171">
              <w:rPr>
                <w:rFonts w:ascii="Times New Roman" w:hAnsi="Times New Roman" w:cs="Times New Roman"/>
                <w:sz w:val="20"/>
                <w:szCs w:val="20"/>
              </w:rPr>
              <w:t>0</w:t>
            </w:r>
          </w:p>
        </w:tc>
        <w:tc>
          <w:tcPr>
            <w:tcW w:w="2026" w:type="dxa"/>
            <w:gridSpan w:val="2"/>
            <w:tcPrChange w:id="300" w:author="Author">
              <w:tcPr>
                <w:tcW w:w="2026" w:type="dxa"/>
                <w:gridSpan w:val="2"/>
              </w:tcPr>
            </w:tcPrChange>
          </w:tcPr>
          <w:p w:rsidR="0064706E" w:rsidRPr="00963171" w:rsidRDefault="0064706E" w:rsidP="00963171">
            <w:pPr>
              <w:rPr>
                <w:rFonts w:ascii="Times New Roman" w:hAnsi="Times New Roman" w:cs="Times New Roman"/>
                <w:sz w:val="20"/>
                <w:szCs w:val="20"/>
              </w:rPr>
            </w:pPr>
            <w:r w:rsidRPr="00963171">
              <w:rPr>
                <w:rFonts w:ascii="Times New Roman" w:hAnsi="Times New Roman" w:cs="Times New Roman"/>
                <w:sz w:val="20"/>
                <w:szCs w:val="20"/>
              </w:rPr>
              <w:t>Credit quality step</w:t>
            </w:r>
          </w:p>
        </w:tc>
        <w:tc>
          <w:tcPr>
            <w:tcW w:w="5941" w:type="dxa"/>
            <w:tcPrChange w:id="301" w:author="Author">
              <w:tcPr>
                <w:tcW w:w="6205" w:type="dxa"/>
                <w:gridSpan w:val="3"/>
              </w:tcPr>
            </w:tcPrChange>
          </w:tcPr>
          <w:p w:rsidR="0064706E" w:rsidRDefault="0064706E" w:rsidP="00963171">
            <w:pPr>
              <w:rPr>
                <w:ins w:id="302" w:author="Author"/>
                <w:rFonts w:ascii="Times New Roman" w:hAnsi="Times New Roman" w:cs="Times New Roman"/>
                <w:sz w:val="20"/>
                <w:szCs w:val="20"/>
              </w:rPr>
            </w:pPr>
            <w:r w:rsidRPr="00963171">
              <w:rPr>
                <w:rFonts w:ascii="Times New Roman" w:hAnsi="Times New Roman" w:cs="Times New Roman"/>
                <w:sz w:val="20"/>
                <w:szCs w:val="20"/>
              </w:rPr>
              <w:t xml:space="preserve">Identify the credit quality step attributed to the reinsurer. The credit quality step </w:t>
            </w:r>
            <w:r w:rsidR="0019375E">
              <w:rPr>
                <w:rFonts w:ascii="Times New Roman" w:hAnsi="Times New Roman" w:cs="Times New Roman"/>
                <w:sz w:val="20"/>
                <w:szCs w:val="20"/>
              </w:rPr>
              <w:t>shall</w:t>
            </w:r>
            <w:r w:rsidRPr="00963171">
              <w:rPr>
                <w:rFonts w:ascii="Times New Roman" w:hAnsi="Times New Roman" w:cs="Times New Roman"/>
                <w:sz w:val="20"/>
                <w:szCs w:val="20"/>
              </w:rPr>
              <w:t xml:space="preserve"> reflect any readjustments to the credit quality made internally by the undertaking</w:t>
            </w:r>
            <w:r w:rsidR="00DA3377">
              <w:rPr>
                <w:rFonts w:ascii="Times New Roman" w:hAnsi="Times New Roman" w:cs="Times New Roman"/>
                <w:sz w:val="20"/>
                <w:szCs w:val="20"/>
              </w:rPr>
              <w:t>s</w:t>
            </w:r>
            <w:r w:rsidR="00DA3377" w:rsidRPr="003F2D45">
              <w:rPr>
                <w:rFonts w:ascii="Times New Roman" w:eastAsia="Times New Roman" w:hAnsi="Times New Roman" w:cs="Times New Roman"/>
                <w:sz w:val="20"/>
                <w:szCs w:val="20"/>
                <w:lang w:eastAsia="en-GB"/>
              </w:rPr>
              <w:t xml:space="preserve"> </w:t>
            </w:r>
            <w:r w:rsidR="00DA3377">
              <w:rPr>
                <w:rFonts w:ascii="Times New Roman" w:hAnsi="Times New Roman" w:cs="Times New Roman"/>
                <w:sz w:val="20"/>
                <w:szCs w:val="20"/>
              </w:rPr>
              <w:t>that use the standard formula</w:t>
            </w:r>
          </w:p>
          <w:p w:rsidR="00D01AA5" w:rsidRDefault="00D01AA5" w:rsidP="00D01AA5">
            <w:pPr>
              <w:spacing w:after="200" w:line="276" w:lineRule="auto"/>
              <w:rPr>
                <w:ins w:id="303" w:author="Author"/>
                <w:rFonts w:ascii="Times New Roman" w:hAnsi="Times New Roman" w:cs="Times New Roman"/>
                <w:sz w:val="20"/>
                <w:szCs w:val="20"/>
              </w:rPr>
            </w:pPr>
            <w:ins w:id="304" w:author="Author">
              <w:r>
                <w:rPr>
                  <w:rFonts w:ascii="Times New Roman" w:hAnsi="Times New Roman" w:cs="Times New Roman"/>
                  <w:sz w:val="20"/>
                  <w:szCs w:val="20"/>
                </w:rPr>
                <w:t xml:space="preserve">This item is not applicable to reinsurers for which undertakings using internal models use internal ratings. </w:t>
              </w:r>
              <w:r w:rsidRPr="00DF47F6">
                <w:rPr>
                  <w:rFonts w:ascii="Times New Roman" w:hAnsi="Times New Roman" w:cs="Times New Roman"/>
                  <w:sz w:val="20"/>
                  <w:szCs w:val="20"/>
                </w:rPr>
                <w:t xml:space="preserve">If undertakings </w:t>
              </w:r>
              <w:r>
                <w:rPr>
                  <w:rFonts w:ascii="Times New Roman" w:hAnsi="Times New Roman" w:cs="Times New Roman"/>
                  <w:sz w:val="20"/>
                  <w:szCs w:val="20"/>
                </w:rPr>
                <w:t>using internal models do not use internal rating, this item shall be reported.</w:t>
              </w:r>
            </w:ins>
          </w:p>
          <w:p w:rsidR="00D01AA5" w:rsidRPr="0061769B" w:rsidRDefault="00D01AA5" w:rsidP="00D01AA5">
            <w:pPr>
              <w:spacing w:after="200" w:line="276" w:lineRule="auto"/>
              <w:rPr>
                <w:ins w:id="305" w:author="Author"/>
                <w:rFonts w:ascii="Times New Roman" w:hAnsi="Times New Roman" w:cs="Times New Roman"/>
                <w:sz w:val="20"/>
                <w:szCs w:val="20"/>
              </w:rPr>
            </w:pPr>
            <w:ins w:id="306" w:author="Author">
              <w:r w:rsidRPr="0061769B">
                <w:rPr>
                  <w:rFonts w:ascii="Times New Roman" w:hAnsi="Times New Roman" w:cs="Times New Roman"/>
                  <w:sz w:val="20"/>
                  <w:szCs w:val="20"/>
                </w:rPr>
                <w:t>One of the  options in the following closed list shall be used:</w:t>
              </w:r>
            </w:ins>
          </w:p>
          <w:p w:rsidR="00D01AA5" w:rsidRPr="00A66369" w:rsidRDefault="00D01AA5" w:rsidP="00D01AA5">
            <w:pPr>
              <w:rPr>
                <w:ins w:id="307" w:author="Author"/>
                <w:rFonts w:ascii="Times New Roman" w:hAnsi="Times New Roman" w:cs="Times New Roman"/>
                <w:sz w:val="20"/>
                <w:szCs w:val="20"/>
              </w:rPr>
            </w:pPr>
            <w:ins w:id="308" w:author="Author">
              <w:r>
                <w:rPr>
                  <w:rFonts w:ascii="Times New Roman" w:hAnsi="Times New Roman" w:cs="Times New Roman"/>
                  <w:sz w:val="20"/>
                  <w:szCs w:val="20"/>
                </w:rPr>
                <w:t>0 -</w:t>
              </w:r>
              <w:r w:rsidRPr="00A66369">
                <w:rPr>
                  <w:rFonts w:ascii="Times New Roman" w:hAnsi="Times New Roman" w:cs="Times New Roman"/>
                  <w:sz w:val="20"/>
                  <w:szCs w:val="20"/>
                </w:rPr>
                <w:t xml:space="preserve"> Credit quality step 0</w:t>
              </w:r>
            </w:ins>
          </w:p>
          <w:p w:rsidR="00D01AA5" w:rsidRPr="00A66369" w:rsidRDefault="00D01AA5" w:rsidP="00D01AA5">
            <w:pPr>
              <w:rPr>
                <w:ins w:id="309" w:author="Author"/>
                <w:rFonts w:ascii="Times New Roman" w:hAnsi="Times New Roman" w:cs="Times New Roman"/>
                <w:sz w:val="20"/>
                <w:szCs w:val="20"/>
              </w:rPr>
            </w:pPr>
            <w:ins w:id="310" w:author="Author">
              <w:r>
                <w:rPr>
                  <w:rFonts w:ascii="Times New Roman" w:hAnsi="Times New Roman" w:cs="Times New Roman"/>
                  <w:sz w:val="20"/>
                  <w:szCs w:val="20"/>
                </w:rPr>
                <w:t>1 -</w:t>
              </w:r>
              <w:r w:rsidRPr="00A66369">
                <w:rPr>
                  <w:rFonts w:ascii="Times New Roman" w:hAnsi="Times New Roman" w:cs="Times New Roman"/>
                  <w:sz w:val="20"/>
                  <w:szCs w:val="20"/>
                </w:rPr>
                <w:t xml:space="preserve"> Credit quality step 1</w:t>
              </w:r>
            </w:ins>
          </w:p>
          <w:p w:rsidR="00D01AA5" w:rsidRPr="00A66369" w:rsidRDefault="00D01AA5" w:rsidP="00D01AA5">
            <w:pPr>
              <w:rPr>
                <w:ins w:id="311" w:author="Author"/>
                <w:rFonts w:ascii="Times New Roman" w:hAnsi="Times New Roman" w:cs="Times New Roman"/>
                <w:sz w:val="20"/>
                <w:szCs w:val="20"/>
              </w:rPr>
            </w:pPr>
            <w:ins w:id="312" w:author="Author">
              <w:r>
                <w:rPr>
                  <w:rFonts w:ascii="Times New Roman" w:hAnsi="Times New Roman" w:cs="Times New Roman"/>
                  <w:sz w:val="20"/>
                  <w:szCs w:val="20"/>
                </w:rPr>
                <w:t>2 -</w:t>
              </w:r>
              <w:r w:rsidRPr="00A66369">
                <w:rPr>
                  <w:rFonts w:ascii="Times New Roman" w:hAnsi="Times New Roman" w:cs="Times New Roman"/>
                  <w:sz w:val="20"/>
                  <w:szCs w:val="20"/>
                </w:rPr>
                <w:t xml:space="preserve"> Credit quality step 2</w:t>
              </w:r>
            </w:ins>
          </w:p>
          <w:p w:rsidR="00D01AA5" w:rsidRPr="00A66369" w:rsidRDefault="00D01AA5" w:rsidP="00D01AA5">
            <w:pPr>
              <w:rPr>
                <w:ins w:id="313" w:author="Author"/>
                <w:rFonts w:ascii="Times New Roman" w:hAnsi="Times New Roman" w:cs="Times New Roman"/>
                <w:sz w:val="20"/>
                <w:szCs w:val="20"/>
              </w:rPr>
            </w:pPr>
            <w:ins w:id="314" w:author="Author">
              <w:r>
                <w:rPr>
                  <w:rFonts w:ascii="Times New Roman" w:hAnsi="Times New Roman" w:cs="Times New Roman"/>
                  <w:sz w:val="20"/>
                  <w:szCs w:val="20"/>
                </w:rPr>
                <w:t>3 -</w:t>
              </w:r>
              <w:r w:rsidRPr="00A66369">
                <w:rPr>
                  <w:rFonts w:ascii="Times New Roman" w:hAnsi="Times New Roman" w:cs="Times New Roman"/>
                  <w:sz w:val="20"/>
                  <w:szCs w:val="20"/>
                </w:rPr>
                <w:t xml:space="preserve"> Credit quality step 3</w:t>
              </w:r>
            </w:ins>
          </w:p>
          <w:p w:rsidR="00D01AA5" w:rsidRPr="00A66369" w:rsidRDefault="00D01AA5" w:rsidP="00D01AA5">
            <w:pPr>
              <w:rPr>
                <w:ins w:id="315" w:author="Author"/>
                <w:rFonts w:ascii="Times New Roman" w:hAnsi="Times New Roman" w:cs="Times New Roman"/>
                <w:sz w:val="20"/>
                <w:szCs w:val="20"/>
              </w:rPr>
            </w:pPr>
            <w:ins w:id="316" w:author="Author">
              <w:r>
                <w:rPr>
                  <w:rFonts w:ascii="Times New Roman" w:hAnsi="Times New Roman" w:cs="Times New Roman"/>
                  <w:sz w:val="20"/>
                  <w:szCs w:val="20"/>
                </w:rPr>
                <w:t>4 -</w:t>
              </w:r>
              <w:r w:rsidRPr="00A66369">
                <w:rPr>
                  <w:rFonts w:ascii="Times New Roman" w:hAnsi="Times New Roman" w:cs="Times New Roman"/>
                  <w:sz w:val="20"/>
                  <w:szCs w:val="20"/>
                </w:rPr>
                <w:t xml:space="preserve"> Credit quality step 4</w:t>
              </w:r>
            </w:ins>
          </w:p>
          <w:p w:rsidR="00D01AA5" w:rsidRPr="00A66369" w:rsidRDefault="00D01AA5" w:rsidP="00D01AA5">
            <w:pPr>
              <w:rPr>
                <w:ins w:id="317" w:author="Author"/>
                <w:rFonts w:ascii="Times New Roman" w:hAnsi="Times New Roman" w:cs="Times New Roman"/>
                <w:sz w:val="20"/>
                <w:szCs w:val="20"/>
              </w:rPr>
            </w:pPr>
            <w:ins w:id="318" w:author="Author">
              <w:r>
                <w:rPr>
                  <w:rFonts w:ascii="Times New Roman" w:hAnsi="Times New Roman" w:cs="Times New Roman"/>
                  <w:sz w:val="20"/>
                  <w:szCs w:val="20"/>
                </w:rPr>
                <w:t>5 -</w:t>
              </w:r>
              <w:r w:rsidRPr="00A66369">
                <w:rPr>
                  <w:rFonts w:ascii="Times New Roman" w:hAnsi="Times New Roman" w:cs="Times New Roman"/>
                  <w:sz w:val="20"/>
                  <w:szCs w:val="20"/>
                </w:rPr>
                <w:t xml:space="preserve"> Credit quality step 5</w:t>
              </w:r>
            </w:ins>
          </w:p>
          <w:p w:rsidR="00D01AA5" w:rsidRDefault="00D01AA5" w:rsidP="00D01AA5">
            <w:pPr>
              <w:rPr>
                <w:ins w:id="319" w:author="Author"/>
                <w:rFonts w:ascii="Times New Roman" w:hAnsi="Times New Roman" w:cs="Times New Roman"/>
                <w:sz w:val="20"/>
                <w:szCs w:val="20"/>
              </w:rPr>
            </w:pPr>
            <w:ins w:id="320" w:author="Author">
              <w:r>
                <w:rPr>
                  <w:rFonts w:ascii="Times New Roman" w:hAnsi="Times New Roman" w:cs="Times New Roman"/>
                  <w:sz w:val="20"/>
                  <w:szCs w:val="20"/>
                </w:rPr>
                <w:t>6</w:t>
              </w:r>
              <w:r w:rsidRPr="0061769B">
                <w:rPr>
                  <w:rFonts w:ascii="Times New Roman" w:hAnsi="Times New Roman" w:cs="Times New Roman"/>
                  <w:sz w:val="20"/>
                  <w:szCs w:val="20"/>
                </w:rPr>
                <w:t xml:space="preserve"> - Credit quality step 6</w:t>
              </w:r>
            </w:ins>
          </w:p>
          <w:p w:rsidR="00D01AA5" w:rsidRPr="00963171" w:rsidRDefault="00D01AA5">
            <w:pPr>
              <w:spacing w:after="200" w:line="276" w:lineRule="auto"/>
              <w:rPr>
                <w:rFonts w:ascii="Times New Roman" w:hAnsi="Times New Roman" w:cs="Times New Roman"/>
                <w:sz w:val="20"/>
                <w:szCs w:val="20"/>
              </w:rPr>
              <w:pPrChange w:id="321" w:author="Author">
                <w:pPr/>
              </w:pPrChange>
            </w:pPr>
            <w:ins w:id="322" w:author="Author">
              <w:r>
                <w:rPr>
                  <w:rFonts w:ascii="Times New Roman" w:hAnsi="Times New Roman" w:cs="Times New Roman"/>
                  <w:sz w:val="20"/>
                  <w:szCs w:val="20"/>
                </w:rPr>
                <w:t>9 – No rating available</w:t>
              </w:r>
            </w:ins>
          </w:p>
        </w:tc>
      </w:tr>
      <w:tr w:rsidR="00525624" w:rsidRPr="00915E6E" w:rsidTr="003C5E2B">
        <w:trPr>
          <w:trHeight w:val="330"/>
          <w:trPrChange w:id="323" w:author="Author">
            <w:trPr>
              <w:gridAfter w:val="0"/>
              <w:wAfter w:w="122" w:type="dxa"/>
              <w:trHeight w:val="330"/>
            </w:trPr>
          </w:trPrChange>
        </w:trPr>
        <w:tc>
          <w:tcPr>
            <w:tcW w:w="1213" w:type="dxa"/>
            <w:gridSpan w:val="2"/>
            <w:tcPrChange w:id="324" w:author="Author">
              <w:tcPr>
                <w:tcW w:w="1213" w:type="dxa"/>
                <w:gridSpan w:val="2"/>
              </w:tcPr>
            </w:tcPrChange>
          </w:tcPr>
          <w:p w:rsidR="00525624" w:rsidRPr="00E27C4E" w:rsidRDefault="00525624" w:rsidP="00525624">
            <w:pPr>
              <w:ind w:right="-1286"/>
              <w:rPr>
                <w:rFonts w:ascii="Times New Roman" w:hAnsi="Times New Roman" w:cs="Times New Roman"/>
                <w:sz w:val="20"/>
                <w:szCs w:val="20"/>
              </w:rPr>
            </w:pPr>
            <w:r>
              <w:rPr>
                <w:rFonts w:ascii="Times New Roman" w:hAnsi="Times New Roman" w:cs="Times New Roman"/>
                <w:sz w:val="20"/>
                <w:szCs w:val="20"/>
              </w:rPr>
              <w:t>C02</w:t>
            </w:r>
            <w:ins w:id="325" w:author="Author">
              <w:r w:rsidR="00EA4074">
                <w:rPr>
                  <w:rFonts w:ascii="Times New Roman" w:hAnsi="Times New Roman" w:cs="Times New Roman"/>
                  <w:sz w:val="20"/>
                  <w:szCs w:val="20"/>
                </w:rPr>
                <w:t>6</w:t>
              </w:r>
            </w:ins>
            <w:del w:id="326" w:author="Author">
              <w:r w:rsidR="006D103F" w:rsidDel="005904B7">
                <w:rPr>
                  <w:rFonts w:ascii="Times New Roman" w:hAnsi="Times New Roman" w:cs="Times New Roman"/>
                  <w:sz w:val="20"/>
                  <w:szCs w:val="20"/>
                </w:rPr>
                <w:delText>5</w:delText>
              </w:r>
            </w:del>
            <w:r>
              <w:rPr>
                <w:rFonts w:ascii="Times New Roman" w:hAnsi="Times New Roman" w:cs="Times New Roman"/>
                <w:sz w:val="20"/>
                <w:szCs w:val="20"/>
              </w:rPr>
              <w:t>0</w:t>
            </w:r>
          </w:p>
        </w:tc>
        <w:tc>
          <w:tcPr>
            <w:tcW w:w="2026" w:type="dxa"/>
            <w:gridSpan w:val="2"/>
            <w:tcPrChange w:id="327" w:author="Author">
              <w:tcPr>
                <w:tcW w:w="2026" w:type="dxa"/>
                <w:gridSpan w:val="2"/>
              </w:tcPr>
            </w:tcPrChange>
          </w:tcPr>
          <w:p w:rsidR="00525624" w:rsidRPr="00E27C4E" w:rsidRDefault="00525624" w:rsidP="003F2D45">
            <w:pPr>
              <w:ind w:right="-1286"/>
              <w:rPr>
                <w:rFonts w:ascii="Times New Roman" w:hAnsi="Times New Roman" w:cs="Times New Roman"/>
                <w:sz w:val="20"/>
                <w:szCs w:val="20"/>
              </w:rPr>
            </w:pPr>
            <w:r w:rsidRPr="002C41CC">
              <w:rPr>
                <w:rFonts w:ascii="Times New Roman" w:hAnsi="Times New Roman" w:cs="Times New Roman"/>
                <w:sz w:val="20"/>
              </w:rPr>
              <w:t>Internal rating</w:t>
            </w:r>
          </w:p>
        </w:tc>
        <w:tc>
          <w:tcPr>
            <w:tcW w:w="5941" w:type="dxa"/>
            <w:tcPrChange w:id="328" w:author="Author">
              <w:tcPr>
                <w:tcW w:w="6083" w:type="dxa"/>
                <w:gridSpan w:val="2"/>
              </w:tcPr>
            </w:tcPrChange>
          </w:tcPr>
          <w:p w:rsidR="00525624" w:rsidRPr="00E27C4E" w:rsidRDefault="00525624" w:rsidP="00D01AA5">
            <w:pPr>
              <w:ind w:right="175"/>
              <w:rPr>
                <w:rFonts w:ascii="Times New Roman" w:eastAsia="Times New Roman" w:hAnsi="Times New Roman" w:cs="Times New Roman"/>
                <w:sz w:val="20"/>
                <w:szCs w:val="20"/>
                <w:lang w:eastAsia="en-GB"/>
              </w:rPr>
            </w:pPr>
            <w:r w:rsidRPr="003F2D45">
              <w:rPr>
                <w:rFonts w:ascii="Times New Roman" w:hAnsi="Times New Roman" w:cs="Times New Roman"/>
                <w:sz w:val="20"/>
              </w:rPr>
              <w:t xml:space="preserve">Internal rating of </w:t>
            </w:r>
            <w:del w:id="329" w:author="Author">
              <w:r w:rsidRPr="003F2D45" w:rsidDel="00D01AA5">
                <w:rPr>
                  <w:rFonts w:ascii="Times New Roman" w:hAnsi="Times New Roman" w:cs="Times New Roman"/>
                  <w:sz w:val="20"/>
                </w:rPr>
                <w:delText xml:space="preserve">assets </w:delText>
              </w:r>
            </w:del>
            <w:ins w:id="330" w:author="Author">
              <w:r w:rsidR="00D01AA5">
                <w:rPr>
                  <w:rFonts w:ascii="Times New Roman" w:hAnsi="Times New Roman" w:cs="Times New Roman"/>
                  <w:sz w:val="20"/>
                </w:rPr>
                <w:t>reinsurers</w:t>
              </w:r>
              <w:r w:rsidR="00D01AA5" w:rsidRPr="003F2D45">
                <w:rPr>
                  <w:rFonts w:ascii="Times New Roman" w:hAnsi="Times New Roman" w:cs="Times New Roman"/>
                  <w:sz w:val="20"/>
                </w:rPr>
                <w:t xml:space="preserve"> </w:t>
              </w:r>
            </w:ins>
            <w:r w:rsidRPr="003F2D45">
              <w:rPr>
                <w:rFonts w:ascii="Times New Roman" w:hAnsi="Times New Roman" w:cs="Times New Roman"/>
                <w:sz w:val="20"/>
              </w:rPr>
              <w:t xml:space="preserve">for </w:t>
            </w:r>
            <w:r>
              <w:rPr>
                <w:rFonts w:ascii="Times New Roman" w:hAnsi="Times New Roman" w:cs="Times New Roman"/>
                <w:sz w:val="20"/>
              </w:rPr>
              <w:t xml:space="preserve">undertakings </w:t>
            </w:r>
            <w:r w:rsidRPr="003F2D45">
              <w:rPr>
                <w:rFonts w:ascii="Times New Roman" w:hAnsi="Times New Roman" w:cs="Times New Roman"/>
                <w:sz w:val="20"/>
              </w:rPr>
              <w:t xml:space="preserve">using internal model to the extent that the internal ratings are used in their internal modelling. </w:t>
            </w:r>
            <w:r>
              <w:rPr>
                <w:rFonts w:ascii="Times New Roman" w:hAnsi="Times New Roman" w:cs="Times New Roman"/>
                <w:sz w:val="20"/>
              </w:rPr>
              <w:t>I</w:t>
            </w:r>
            <w:r w:rsidRPr="003F2D45">
              <w:rPr>
                <w:rFonts w:ascii="Times New Roman" w:hAnsi="Times New Roman" w:cs="Times New Roman"/>
                <w:sz w:val="20"/>
              </w:rPr>
              <w:t xml:space="preserve">f an internal model </w:t>
            </w:r>
            <w:r>
              <w:rPr>
                <w:rFonts w:ascii="Times New Roman" w:hAnsi="Times New Roman" w:cs="Times New Roman"/>
                <w:sz w:val="20"/>
              </w:rPr>
              <w:t xml:space="preserve">undertaking </w:t>
            </w:r>
            <w:r w:rsidRPr="003F2D45">
              <w:rPr>
                <w:rFonts w:ascii="Times New Roman" w:hAnsi="Times New Roman" w:cs="Times New Roman"/>
                <w:sz w:val="20"/>
              </w:rPr>
              <w:t xml:space="preserve">is using solely external ratings </w:t>
            </w:r>
            <w:r>
              <w:rPr>
                <w:rFonts w:ascii="Times New Roman" w:hAnsi="Times New Roman" w:cs="Times New Roman"/>
                <w:sz w:val="20"/>
              </w:rPr>
              <w:t>this item shall not be reported</w:t>
            </w:r>
            <w:r w:rsidRPr="003F2D45">
              <w:rPr>
                <w:rFonts w:ascii="Times New Roman" w:hAnsi="Times New Roman" w:cs="Times New Roman"/>
                <w:sz w:val="20"/>
              </w:rPr>
              <w:t xml:space="preserve">. </w:t>
            </w:r>
          </w:p>
        </w:tc>
      </w:tr>
      <w:tr w:rsidR="00E55E31" w:rsidRPr="002C3D23" w:rsidTr="003C5E2B">
        <w:trPr>
          <w:trHeight w:val="330"/>
          <w:trPrChange w:id="331" w:author="Author">
            <w:trPr>
              <w:trHeight w:val="330"/>
            </w:trPr>
          </w:trPrChange>
        </w:trPr>
        <w:tc>
          <w:tcPr>
            <w:tcW w:w="1242" w:type="dxa"/>
            <w:gridSpan w:val="3"/>
            <w:hideMark/>
            <w:tcPrChange w:id="332" w:author="Author">
              <w:tcPr>
                <w:tcW w:w="1242" w:type="dxa"/>
                <w:gridSpan w:val="3"/>
                <w:hideMark/>
              </w:tcPr>
            </w:tcPrChange>
          </w:tcPr>
          <w:p w:rsidR="002C3D23" w:rsidRDefault="00E55E31" w:rsidP="00295D47">
            <w:pPr>
              <w:rPr>
                <w:rFonts w:ascii="Times New Roman" w:hAnsi="Times New Roman" w:cs="Times New Roman"/>
                <w:sz w:val="20"/>
                <w:szCs w:val="20"/>
              </w:rPr>
            </w:pPr>
            <w:r w:rsidRPr="00963171">
              <w:rPr>
                <w:rFonts w:ascii="Times New Roman" w:hAnsi="Times New Roman" w:cs="Times New Roman"/>
                <w:sz w:val="20"/>
                <w:szCs w:val="20"/>
              </w:rPr>
              <w:t>C02</w:t>
            </w:r>
            <w:ins w:id="333" w:author="Author">
              <w:r w:rsidR="00EA4074">
                <w:rPr>
                  <w:rFonts w:ascii="Times New Roman" w:hAnsi="Times New Roman" w:cs="Times New Roman"/>
                  <w:sz w:val="20"/>
                  <w:szCs w:val="20"/>
                </w:rPr>
                <w:t>7</w:t>
              </w:r>
            </w:ins>
            <w:del w:id="334" w:author="Author">
              <w:r w:rsidR="006D103F" w:rsidDel="005904B7">
                <w:rPr>
                  <w:rFonts w:ascii="Times New Roman" w:hAnsi="Times New Roman" w:cs="Times New Roman"/>
                  <w:sz w:val="20"/>
                  <w:szCs w:val="20"/>
                </w:rPr>
                <w:delText>6</w:delText>
              </w:r>
            </w:del>
            <w:r w:rsidRPr="00963171">
              <w:rPr>
                <w:rFonts w:ascii="Times New Roman" w:hAnsi="Times New Roman" w:cs="Times New Roman"/>
                <w:sz w:val="20"/>
                <w:szCs w:val="20"/>
              </w:rPr>
              <w:t>0</w:t>
            </w:r>
          </w:p>
          <w:p w:rsidR="00E55E31" w:rsidRPr="00963171" w:rsidRDefault="002C3D23" w:rsidP="00295D47">
            <w:pPr>
              <w:rPr>
                <w:rFonts w:ascii="Times New Roman" w:hAnsi="Times New Roman" w:cs="Times New Roman"/>
                <w:sz w:val="20"/>
                <w:szCs w:val="20"/>
              </w:rPr>
            </w:pPr>
            <w:r>
              <w:rPr>
                <w:rFonts w:ascii="Times New Roman" w:hAnsi="Times New Roman" w:cs="Times New Roman"/>
                <w:sz w:val="20"/>
                <w:szCs w:val="20"/>
              </w:rPr>
              <w:t>(</w:t>
            </w:r>
            <w:r w:rsidR="00E55E31" w:rsidRPr="00963171">
              <w:rPr>
                <w:rFonts w:ascii="Times New Roman" w:hAnsi="Times New Roman" w:cs="Times New Roman"/>
                <w:sz w:val="20"/>
                <w:szCs w:val="20"/>
              </w:rPr>
              <w:t>L1</w:t>
            </w:r>
            <w:r>
              <w:rPr>
                <w:rFonts w:ascii="Times New Roman" w:hAnsi="Times New Roman" w:cs="Times New Roman"/>
                <w:sz w:val="20"/>
                <w:szCs w:val="20"/>
              </w:rPr>
              <w:t>)</w:t>
            </w:r>
          </w:p>
        </w:tc>
        <w:tc>
          <w:tcPr>
            <w:tcW w:w="1997" w:type="dxa"/>
            <w:hideMark/>
            <w:tcPrChange w:id="335" w:author="Author">
              <w:tcPr>
                <w:tcW w:w="1997" w:type="dxa"/>
                <w:hideMark/>
              </w:tcPr>
            </w:tcPrChange>
          </w:tcPr>
          <w:p w:rsidR="00E55E31" w:rsidRPr="00963171" w:rsidRDefault="00E55E31">
            <w:pPr>
              <w:rPr>
                <w:rFonts w:ascii="Times New Roman" w:hAnsi="Times New Roman" w:cs="Times New Roman"/>
                <w:sz w:val="20"/>
                <w:szCs w:val="20"/>
              </w:rPr>
            </w:pPr>
            <w:r w:rsidRPr="00963171">
              <w:rPr>
                <w:rFonts w:ascii="Times New Roman" w:hAnsi="Times New Roman" w:cs="Times New Roman"/>
                <w:sz w:val="20"/>
                <w:szCs w:val="20"/>
              </w:rPr>
              <w:t>Code broker</w:t>
            </w:r>
          </w:p>
        </w:tc>
        <w:tc>
          <w:tcPr>
            <w:tcW w:w="5941" w:type="dxa"/>
            <w:hideMark/>
            <w:tcPrChange w:id="336" w:author="Author">
              <w:tcPr>
                <w:tcW w:w="6205" w:type="dxa"/>
                <w:gridSpan w:val="3"/>
                <w:hideMark/>
              </w:tcPr>
            </w:tcPrChange>
          </w:tcPr>
          <w:p w:rsidR="00E55E31" w:rsidDel="00404C99" w:rsidRDefault="00E55E31" w:rsidP="00295D47">
            <w:pPr>
              <w:ind w:right="175"/>
              <w:rPr>
                <w:ins w:id="337" w:author="Author"/>
                <w:del w:id="338" w:author="Author"/>
                <w:rFonts w:ascii="Times New Roman" w:eastAsia="Times New Roman" w:hAnsi="Times New Roman" w:cs="Times New Roman"/>
                <w:sz w:val="20"/>
                <w:szCs w:val="20"/>
                <w:lang w:eastAsia="en-GB"/>
              </w:rPr>
            </w:pPr>
            <w:r w:rsidRPr="00963171">
              <w:rPr>
                <w:rFonts w:ascii="Times New Roman" w:eastAsia="Times New Roman" w:hAnsi="Times New Roman" w:cs="Times New Roman"/>
                <w:sz w:val="20"/>
                <w:szCs w:val="20"/>
                <w:lang w:eastAsia="en-GB"/>
              </w:rPr>
              <w:t>Identification code</w:t>
            </w:r>
            <w:r w:rsidRPr="00963171">
              <w:rPr>
                <w:rFonts w:ascii="Times New Roman" w:hAnsi="Times New Roman" w:cs="Times New Roman"/>
                <w:sz w:val="20"/>
                <w:szCs w:val="20"/>
              </w:rPr>
              <w:t xml:space="preserve"> of the broker by this order of priority</w:t>
            </w:r>
            <w:del w:id="339" w:author="Author">
              <w:r w:rsidRPr="00963171" w:rsidDel="00404C99">
                <w:rPr>
                  <w:rFonts w:ascii="Times New Roman" w:hAnsi="Times New Roman" w:cs="Times New Roman"/>
                  <w:sz w:val="20"/>
                  <w:szCs w:val="20"/>
                </w:rPr>
                <w:delText xml:space="preserve"> if existent</w:delText>
              </w:r>
            </w:del>
            <w:r w:rsidRPr="00963171">
              <w:rPr>
                <w:rFonts w:ascii="Times New Roman" w:eastAsia="Times New Roman" w:hAnsi="Times New Roman" w:cs="Times New Roman"/>
                <w:sz w:val="20"/>
                <w:szCs w:val="20"/>
                <w:lang w:eastAsia="en-GB"/>
              </w:rPr>
              <w:t xml:space="preserve">: </w:t>
            </w:r>
            <w:r w:rsidRPr="00963171">
              <w:rPr>
                <w:rFonts w:ascii="Times New Roman" w:eastAsia="Times New Roman" w:hAnsi="Times New Roman" w:cs="Times New Roman"/>
                <w:sz w:val="20"/>
                <w:szCs w:val="20"/>
                <w:lang w:eastAsia="en-GB"/>
              </w:rPr>
              <w:br/>
              <w:t xml:space="preserve">- Legal Entity Identifier (LEI); </w:t>
            </w:r>
            <w:r w:rsidRPr="00963171">
              <w:rPr>
                <w:rFonts w:ascii="Times New Roman" w:eastAsia="Times New Roman" w:hAnsi="Times New Roman" w:cs="Times New Roman"/>
                <w:sz w:val="20"/>
                <w:szCs w:val="20"/>
                <w:lang w:eastAsia="en-GB"/>
              </w:rPr>
              <w:br/>
              <w:t xml:space="preserve">- Specific code attributed by the undertaking </w:t>
            </w:r>
            <w:bookmarkStart w:id="340" w:name="_GoBack"/>
            <w:bookmarkEnd w:id="340"/>
            <w:del w:id="341" w:author="Author">
              <w:r w:rsidRPr="00963171" w:rsidDel="00404C99">
                <w:rPr>
                  <w:rFonts w:ascii="Times New Roman" w:eastAsia="Times New Roman" w:hAnsi="Times New Roman" w:cs="Times New Roman"/>
                  <w:sz w:val="20"/>
                  <w:szCs w:val="20"/>
                  <w:lang w:eastAsia="en-GB"/>
                </w:rPr>
                <w:delText>(if none of the above are available)</w:delText>
              </w:r>
            </w:del>
          </w:p>
          <w:p w:rsidR="00EE3938" w:rsidRDefault="00EE3938" w:rsidP="00295D47">
            <w:pPr>
              <w:ind w:right="175"/>
              <w:rPr>
                <w:ins w:id="342" w:author="Author"/>
                <w:rFonts w:ascii="Times New Roman" w:eastAsia="Times New Roman" w:hAnsi="Times New Roman" w:cs="Times New Roman"/>
                <w:sz w:val="20"/>
                <w:szCs w:val="20"/>
                <w:lang w:eastAsia="en-GB"/>
              </w:rPr>
            </w:pPr>
          </w:p>
          <w:p w:rsidR="00EE3938" w:rsidRPr="00AE43AF" w:rsidRDefault="00EE3938" w:rsidP="00EE3938">
            <w:pPr>
              <w:ind w:right="175"/>
              <w:rPr>
                <w:ins w:id="343" w:author="Author"/>
                <w:rFonts w:ascii="Times New Roman" w:eastAsia="Times New Roman" w:hAnsi="Times New Roman" w:cs="Times New Roman"/>
                <w:sz w:val="20"/>
                <w:szCs w:val="20"/>
                <w:lang w:eastAsia="en-GB"/>
              </w:rPr>
            </w:pPr>
            <w:ins w:id="344" w:author="Author">
              <w:r>
                <w:rPr>
                  <w:rFonts w:ascii="Times New Roman" w:hAnsi="Times New Roman" w:cs="Times New Roman"/>
                  <w:sz w:val="20"/>
                  <w:szCs w:val="20"/>
                </w:rPr>
                <w:t>In case a s</w:t>
              </w:r>
              <w:r w:rsidRPr="00AE43AF">
                <w:rPr>
                  <w:rFonts w:ascii="Times New Roman" w:eastAsia="Times New Roman" w:hAnsi="Times New Roman" w:cs="Times New Roman"/>
                  <w:sz w:val="20"/>
                  <w:szCs w:val="20"/>
                  <w:lang w:eastAsia="en-GB"/>
                </w:rPr>
                <w:t xml:space="preserve">pecific code </w:t>
              </w:r>
              <w:r>
                <w:rPr>
                  <w:rFonts w:ascii="Times New Roman" w:eastAsia="Times New Roman" w:hAnsi="Times New Roman" w:cs="Times New Roman"/>
                  <w:sz w:val="20"/>
                  <w:szCs w:val="20"/>
                  <w:lang w:eastAsia="en-GB"/>
                </w:rPr>
                <w:t xml:space="preserve">is </w:t>
              </w:r>
              <w:r w:rsidRPr="00AE43AF">
                <w:rPr>
                  <w:rFonts w:ascii="Times New Roman" w:eastAsia="Times New Roman" w:hAnsi="Times New Roman" w:cs="Times New Roman"/>
                  <w:sz w:val="20"/>
                  <w:szCs w:val="20"/>
                  <w:lang w:eastAsia="en-GB"/>
                </w:rPr>
                <w:t>attributed by the undertaking</w:t>
              </w:r>
              <w:r>
                <w:rPr>
                  <w:rFonts w:ascii="Times New Roman" w:eastAsia="Times New Roman" w:hAnsi="Times New Roman" w:cs="Times New Roman"/>
                  <w:sz w:val="20"/>
                  <w:szCs w:val="20"/>
                  <w:lang w:eastAsia="en-GB"/>
                </w:rPr>
                <w:t>, the code should be unique for the specific broker and should not overlap with any other code, attributed by the undertaking or LEI code.</w:t>
              </w:r>
            </w:ins>
          </w:p>
          <w:p w:rsidR="00EE3938" w:rsidRPr="00963171" w:rsidRDefault="00EE3938" w:rsidP="00295D47">
            <w:pPr>
              <w:ind w:right="175"/>
              <w:rPr>
                <w:rFonts w:ascii="Times New Roman" w:eastAsia="Times New Roman" w:hAnsi="Times New Roman" w:cs="Times New Roman"/>
                <w:sz w:val="20"/>
                <w:szCs w:val="20"/>
                <w:lang w:eastAsia="en-GB"/>
              </w:rPr>
            </w:pPr>
          </w:p>
          <w:p w:rsidR="00E55E31" w:rsidRPr="00963171" w:rsidRDefault="00E55E31" w:rsidP="00295D47">
            <w:pPr>
              <w:ind w:right="175"/>
              <w:rPr>
                <w:rFonts w:ascii="Times New Roman" w:eastAsia="Times New Roman" w:hAnsi="Times New Roman" w:cs="Times New Roman"/>
                <w:sz w:val="20"/>
                <w:szCs w:val="20"/>
                <w:lang w:eastAsia="en-GB"/>
              </w:rPr>
            </w:pPr>
            <w:r w:rsidRPr="00963171">
              <w:rPr>
                <w:rFonts w:ascii="Times New Roman" w:eastAsia="Times New Roman" w:hAnsi="Times New Roman" w:cs="Times New Roman"/>
                <w:sz w:val="20"/>
                <w:szCs w:val="20"/>
                <w:lang w:eastAsia="en-GB"/>
              </w:rPr>
              <w:t xml:space="preserve">Where a reinsurance treaty is covered by more than one broker only the dominant broker </w:t>
            </w:r>
            <w:r w:rsidR="0019375E">
              <w:rPr>
                <w:rFonts w:ascii="Times New Roman" w:eastAsia="Times New Roman" w:hAnsi="Times New Roman" w:cs="Times New Roman"/>
                <w:sz w:val="20"/>
                <w:szCs w:val="20"/>
                <w:lang w:eastAsia="en-GB"/>
              </w:rPr>
              <w:t>shall</w:t>
            </w:r>
            <w:r w:rsidRPr="00963171">
              <w:rPr>
                <w:rFonts w:ascii="Times New Roman" w:eastAsia="Times New Roman" w:hAnsi="Times New Roman" w:cs="Times New Roman"/>
                <w:sz w:val="20"/>
                <w:szCs w:val="20"/>
                <w:lang w:eastAsia="en-GB"/>
              </w:rPr>
              <w:t xml:space="preserve"> be reported.</w:t>
            </w:r>
          </w:p>
          <w:p w:rsidR="00E55E31" w:rsidRPr="00963171" w:rsidRDefault="00E55E31">
            <w:pPr>
              <w:rPr>
                <w:rFonts w:ascii="Times New Roman" w:hAnsi="Times New Roman" w:cs="Times New Roman"/>
                <w:sz w:val="20"/>
                <w:szCs w:val="20"/>
              </w:rPr>
            </w:pPr>
          </w:p>
        </w:tc>
      </w:tr>
      <w:tr w:rsidR="00E55E31" w:rsidRPr="002C3D23" w:rsidTr="003C5E2B">
        <w:trPr>
          <w:trHeight w:val="330"/>
          <w:trPrChange w:id="345" w:author="Author">
            <w:trPr>
              <w:trHeight w:val="330"/>
            </w:trPr>
          </w:trPrChange>
        </w:trPr>
        <w:tc>
          <w:tcPr>
            <w:tcW w:w="1242" w:type="dxa"/>
            <w:gridSpan w:val="3"/>
            <w:tcPrChange w:id="346" w:author="Author">
              <w:tcPr>
                <w:tcW w:w="1242" w:type="dxa"/>
                <w:gridSpan w:val="3"/>
              </w:tcPr>
            </w:tcPrChange>
          </w:tcPr>
          <w:p w:rsidR="00E55E31" w:rsidRPr="00963171" w:rsidRDefault="00E55E31" w:rsidP="00525624">
            <w:pPr>
              <w:rPr>
                <w:rFonts w:ascii="Times New Roman" w:hAnsi="Times New Roman" w:cs="Times New Roman"/>
                <w:sz w:val="20"/>
                <w:szCs w:val="20"/>
              </w:rPr>
            </w:pPr>
            <w:r w:rsidRPr="00963171">
              <w:rPr>
                <w:rFonts w:ascii="Times New Roman" w:hAnsi="Times New Roman" w:cs="Times New Roman"/>
                <w:sz w:val="20"/>
                <w:szCs w:val="20"/>
              </w:rPr>
              <w:t>C02</w:t>
            </w:r>
            <w:ins w:id="347" w:author="Author">
              <w:r w:rsidR="00EA4074">
                <w:rPr>
                  <w:rFonts w:ascii="Times New Roman" w:hAnsi="Times New Roman" w:cs="Times New Roman"/>
                  <w:sz w:val="20"/>
                  <w:szCs w:val="20"/>
                </w:rPr>
                <w:t>8</w:t>
              </w:r>
            </w:ins>
            <w:del w:id="348" w:author="Author">
              <w:r w:rsidR="006D103F" w:rsidDel="005904B7">
                <w:rPr>
                  <w:rFonts w:ascii="Times New Roman" w:hAnsi="Times New Roman" w:cs="Times New Roman"/>
                  <w:sz w:val="20"/>
                  <w:szCs w:val="20"/>
                </w:rPr>
                <w:delText>7</w:delText>
              </w:r>
            </w:del>
            <w:r w:rsidRPr="00963171">
              <w:rPr>
                <w:rFonts w:ascii="Times New Roman" w:hAnsi="Times New Roman" w:cs="Times New Roman"/>
                <w:sz w:val="20"/>
                <w:szCs w:val="20"/>
              </w:rPr>
              <w:t>0</w:t>
            </w:r>
          </w:p>
        </w:tc>
        <w:tc>
          <w:tcPr>
            <w:tcW w:w="1997" w:type="dxa"/>
            <w:tcPrChange w:id="349" w:author="Author">
              <w:tcPr>
                <w:tcW w:w="1997" w:type="dxa"/>
              </w:tcPr>
            </w:tcPrChange>
          </w:tcPr>
          <w:p w:rsidR="00E55E31" w:rsidRPr="00963171" w:rsidRDefault="00E55E31">
            <w:pPr>
              <w:rPr>
                <w:rFonts w:ascii="Times New Roman" w:hAnsi="Times New Roman" w:cs="Times New Roman"/>
                <w:sz w:val="20"/>
                <w:szCs w:val="20"/>
              </w:rPr>
            </w:pPr>
            <w:r w:rsidRPr="00963171">
              <w:rPr>
                <w:rFonts w:ascii="Times New Roman" w:hAnsi="Times New Roman" w:cs="Times New Roman"/>
                <w:sz w:val="20"/>
                <w:szCs w:val="20"/>
              </w:rPr>
              <w:t>Type of code broker</w:t>
            </w:r>
          </w:p>
        </w:tc>
        <w:tc>
          <w:tcPr>
            <w:tcW w:w="5941" w:type="dxa"/>
            <w:tcPrChange w:id="350" w:author="Author">
              <w:tcPr>
                <w:tcW w:w="6205" w:type="dxa"/>
                <w:gridSpan w:val="3"/>
              </w:tcPr>
            </w:tcPrChange>
          </w:tcPr>
          <w:p w:rsidR="00E55E31" w:rsidRPr="00963171" w:rsidRDefault="00E55E31" w:rsidP="00F57690">
            <w:pPr>
              <w:ind w:right="175"/>
              <w:rPr>
                <w:rFonts w:ascii="Times New Roman" w:eastAsia="Times New Roman" w:hAnsi="Times New Roman" w:cs="Times New Roman"/>
                <w:color w:val="000000"/>
                <w:sz w:val="20"/>
                <w:szCs w:val="20"/>
                <w:lang w:eastAsia="en-GB"/>
              </w:rPr>
            </w:pPr>
            <w:r w:rsidRPr="00963171">
              <w:rPr>
                <w:rFonts w:ascii="Times New Roman" w:eastAsia="Times New Roman" w:hAnsi="Times New Roman" w:cs="Times New Roman"/>
                <w:color w:val="000000"/>
                <w:sz w:val="20"/>
                <w:szCs w:val="20"/>
                <w:lang w:eastAsia="en-GB"/>
              </w:rPr>
              <w:t>Identification of the code used in item “Code broker”:</w:t>
            </w:r>
            <w:r w:rsidRPr="00963171">
              <w:rPr>
                <w:rFonts w:ascii="Times New Roman" w:eastAsia="Times New Roman" w:hAnsi="Times New Roman" w:cs="Times New Roman"/>
                <w:color w:val="000000"/>
                <w:sz w:val="20"/>
                <w:szCs w:val="20"/>
                <w:lang w:eastAsia="en-GB"/>
              </w:rPr>
              <w:br/>
            </w:r>
            <w:r w:rsidR="00D80CAD">
              <w:rPr>
                <w:rFonts w:ascii="Times New Roman" w:eastAsia="Times New Roman" w:hAnsi="Times New Roman" w:cs="Times New Roman"/>
                <w:color w:val="000000"/>
                <w:sz w:val="20"/>
                <w:szCs w:val="20"/>
                <w:lang w:eastAsia="en-GB"/>
              </w:rPr>
              <w:t xml:space="preserve">1 </w:t>
            </w:r>
            <w:r w:rsidRPr="00963171">
              <w:rPr>
                <w:rFonts w:ascii="Times New Roman" w:eastAsia="Times New Roman" w:hAnsi="Times New Roman" w:cs="Times New Roman"/>
                <w:color w:val="000000"/>
                <w:sz w:val="20"/>
                <w:szCs w:val="20"/>
                <w:lang w:eastAsia="en-GB"/>
              </w:rPr>
              <w:t xml:space="preserve">- LEI </w:t>
            </w:r>
            <w:r w:rsidRPr="00963171">
              <w:rPr>
                <w:rFonts w:ascii="Times New Roman" w:eastAsia="Times New Roman" w:hAnsi="Times New Roman" w:cs="Times New Roman"/>
                <w:color w:val="000000"/>
                <w:sz w:val="20"/>
                <w:szCs w:val="20"/>
                <w:lang w:eastAsia="en-GB"/>
              </w:rPr>
              <w:br/>
            </w:r>
            <w:del w:id="351" w:author="Author">
              <w:r w:rsidR="00D80CAD" w:rsidDel="00C1034C">
                <w:rPr>
                  <w:rFonts w:ascii="Times New Roman" w:eastAsia="Times New Roman" w:hAnsi="Times New Roman" w:cs="Times New Roman"/>
                  <w:color w:val="000000"/>
                  <w:sz w:val="20"/>
                  <w:szCs w:val="20"/>
                  <w:lang w:eastAsia="en-GB"/>
                </w:rPr>
                <w:delText xml:space="preserve">3 </w:delText>
              </w:r>
            </w:del>
            <w:ins w:id="352" w:author="Author">
              <w:r w:rsidR="00C1034C">
                <w:rPr>
                  <w:rFonts w:ascii="Times New Roman" w:eastAsia="Times New Roman" w:hAnsi="Times New Roman" w:cs="Times New Roman"/>
                  <w:color w:val="000000"/>
                  <w:sz w:val="20"/>
                  <w:szCs w:val="20"/>
                  <w:lang w:eastAsia="en-GB"/>
                </w:rPr>
                <w:t xml:space="preserve">2 </w:t>
              </w:r>
            </w:ins>
            <w:r w:rsidRPr="00963171">
              <w:rPr>
                <w:rFonts w:ascii="Times New Roman" w:eastAsia="Times New Roman" w:hAnsi="Times New Roman" w:cs="Times New Roman"/>
                <w:color w:val="000000"/>
                <w:sz w:val="20"/>
                <w:szCs w:val="20"/>
                <w:lang w:eastAsia="en-GB"/>
              </w:rPr>
              <w:t>- Specific code</w:t>
            </w:r>
          </w:p>
          <w:p w:rsidR="00E55E31" w:rsidRPr="00963171" w:rsidRDefault="00E55E31">
            <w:pPr>
              <w:rPr>
                <w:rFonts w:ascii="Times New Roman" w:hAnsi="Times New Roman" w:cs="Times New Roman"/>
                <w:sz w:val="20"/>
                <w:szCs w:val="20"/>
              </w:rPr>
            </w:pPr>
          </w:p>
        </w:tc>
      </w:tr>
      <w:tr w:rsidR="00E55E31" w:rsidRPr="002C3D23" w:rsidTr="003C5E2B">
        <w:trPr>
          <w:trHeight w:val="330"/>
          <w:trPrChange w:id="353" w:author="Author">
            <w:trPr>
              <w:trHeight w:val="330"/>
            </w:trPr>
          </w:trPrChange>
        </w:trPr>
        <w:tc>
          <w:tcPr>
            <w:tcW w:w="1242" w:type="dxa"/>
            <w:gridSpan w:val="3"/>
            <w:hideMark/>
            <w:tcPrChange w:id="354" w:author="Author">
              <w:tcPr>
                <w:tcW w:w="1242" w:type="dxa"/>
                <w:gridSpan w:val="3"/>
                <w:hideMark/>
              </w:tcPr>
            </w:tcPrChange>
          </w:tcPr>
          <w:p w:rsidR="002C3D23" w:rsidRDefault="00E55E31" w:rsidP="00295D47">
            <w:pPr>
              <w:rPr>
                <w:rFonts w:ascii="Times New Roman" w:hAnsi="Times New Roman" w:cs="Times New Roman"/>
                <w:sz w:val="20"/>
                <w:szCs w:val="20"/>
              </w:rPr>
            </w:pPr>
            <w:r w:rsidRPr="00963171">
              <w:rPr>
                <w:rFonts w:ascii="Times New Roman" w:hAnsi="Times New Roman" w:cs="Times New Roman"/>
                <w:sz w:val="20"/>
                <w:szCs w:val="20"/>
              </w:rPr>
              <w:t>C0</w:t>
            </w:r>
            <w:ins w:id="355" w:author="Author">
              <w:r w:rsidR="00EA4074">
                <w:rPr>
                  <w:rFonts w:ascii="Times New Roman" w:hAnsi="Times New Roman" w:cs="Times New Roman"/>
                  <w:sz w:val="20"/>
                  <w:szCs w:val="20"/>
                </w:rPr>
                <w:t>29</w:t>
              </w:r>
            </w:ins>
            <w:del w:id="356" w:author="Author">
              <w:r w:rsidRPr="00963171" w:rsidDel="005904B7">
                <w:rPr>
                  <w:rFonts w:ascii="Times New Roman" w:hAnsi="Times New Roman" w:cs="Times New Roman"/>
                  <w:sz w:val="20"/>
                  <w:szCs w:val="20"/>
                </w:rPr>
                <w:delText>2</w:delText>
              </w:r>
              <w:r w:rsidR="006D103F" w:rsidDel="005904B7">
                <w:rPr>
                  <w:rFonts w:ascii="Times New Roman" w:hAnsi="Times New Roman" w:cs="Times New Roman"/>
                  <w:sz w:val="20"/>
                  <w:szCs w:val="20"/>
                </w:rPr>
                <w:delText>8</w:delText>
              </w:r>
            </w:del>
            <w:r w:rsidRPr="00963171">
              <w:rPr>
                <w:rFonts w:ascii="Times New Roman" w:hAnsi="Times New Roman" w:cs="Times New Roman"/>
                <w:sz w:val="20"/>
                <w:szCs w:val="20"/>
              </w:rPr>
              <w:t>0</w:t>
            </w:r>
          </w:p>
          <w:p w:rsidR="00E55E31" w:rsidRPr="00963171" w:rsidRDefault="002C3D23" w:rsidP="00295D47">
            <w:pPr>
              <w:rPr>
                <w:rFonts w:ascii="Times New Roman" w:hAnsi="Times New Roman" w:cs="Times New Roman"/>
                <w:sz w:val="20"/>
                <w:szCs w:val="20"/>
              </w:rPr>
            </w:pPr>
            <w:r>
              <w:rPr>
                <w:rFonts w:ascii="Times New Roman" w:hAnsi="Times New Roman" w:cs="Times New Roman"/>
                <w:sz w:val="20"/>
                <w:szCs w:val="20"/>
              </w:rPr>
              <w:t>(</w:t>
            </w:r>
            <w:r w:rsidR="00E55E31" w:rsidRPr="00963171">
              <w:rPr>
                <w:rFonts w:ascii="Times New Roman" w:hAnsi="Times New Roman" w:cs="Times New Roman"/>
                <w:sz w:val="20"/>
                <w:szCs w:val="20"/>
              </w:rPr>
              <w:t>M1</w:t>
            </w:r>
            <w:r>
              <w:rPr>
                <w:rFonts w:ascii="Times New Roman" w:hAnsi="Times New Roman" w:cs="Times New Roman"/>
                <w:sz w:val="20"/>
                <w:szCs w:val="20"/>
              </w:rPr>
              <w:t>)</w:t>
            </w:r>
          </w:p>
        </w:tc>
        <w:tc>
          <w:tcPr>
            <w:tcW w:w="1997" w:type="dxa"/>
            <w:hideMark/>
            <w:tcPrChange w:id="357" w:author="Author">
              <w:tcPr>
                <w:tcW w:w="1997" w:type="dxa"/>
                <w:hideMark/>
              </w:tcPr>
            </w:tcPrChange>
          </w:tcPr>
          <w:p w:rsidR="00E55E31" w:rsidRPr="00963171" w:rsidRDefault="00E55E31">
            <w:pPr>
              <w:rPr>
                <w:rFonts w:ascii="Times New Roman" w:hAnsi="Times New Roman" w:cs="Times New Roman"/>
                <w:sz w:val="20"/>
                <w:szCs w:val="20"/>
              </w:rPr>
            </w:pPr>
            <w:r w:rsidRPr="00963171">
              <w:rPr>
                <w:rFonts w:ascii="Times New Roman" w:hAnsi="Times New Roman" w:cs="Times New Roman"/>
                <w:sz w:val="20"/>
                <w:szCs w:val="20"/>
              </w:rPr>
              <w:t>Legal name broker</w:t>
            </w:r>
          </w:p>
        </w:tc>
        <w:tc>
          <w:tcPr>
            <w:tcW w:w="5941" w:type="dxa"/>
            <w:hideMark/>
            <w:tcPrChange w:id="358" w:author="Author">
              <w:tcPr>
                <w:tcW w:w="6205" w:type="dxa"/>
                <w:gridSpan w:val="3"/>
                <w:hideMark/>
              </w:tcPr>
            </w:tcPrChange>
          </w:tcPr>
          <w:p w:rsidR="00E55E31" w:rsidRPr="00963171" w:rsidRDefault="00E55E31">
            <w:pPr>
              <w:rPr>
                <w:rFonts w:ascii="Times New Roman" w:hAnsi="Times New Roman" w:cs="Times New Roman"/>
                <w:sz w:val="20"/>
                <w:szCs w:val="20"/>
              </w:rPr>
            </w:pPr>
            <w:r w:rsidRPr="00963171">
              <w:rPr>
                <w:rFonts w:ascii="Times New Roman" w:hAnsi="Times New Roman" w:cs="Times New Roman"/>
                <w:sz w:val="20"/>
                <w:szCs w:val="20"/>
              </w:rPr>
              <w:t>Statutory name of the broker.</w:t>
            </w:r>
          </w:p>
        </w:tc>
      </w:tr>
      <w:tr w:rsidR="00BE02CF" w:rsidRPr="002C3D23" w:rsidTr="003C5E2B">
        <w:trPr>
          <w:trHeight w:val="300"/>
          <w:trPrChange w:id="359" w:author="Author">
            <w:trPr>
              <w:trHeight w:val="300"/>
            </w:trPr>
          </w:trPrChange>
        </w:trPr>
        <w:tc>
          <w:tcPr>
            <w:tcW w:w="1242" w:type="dxa"/>
            <w:gridSpan w:val="3"/>
            <w:tcPrChange w:id="360" w:author="Author">
              <w:tcPr>
                <w:tcW w:w="1242" w:type="dxa"/>
                <w:gridSpan w:val="3"/>
              </w:tcPr>
            </w:tcPrChange>
          </w:tcPr>
          <w:p w:rsidR="00BE02CF" w:rsidRPr="00963171" w:rsidRDefault="0064706E" w:rsidP="00525624">
            <w:pPr>
              <w:rPr>
                <w:rFonts w:ascii="Times New Roman" w:hAnsi="Times New Roman" w:cs="Times New Roman"/>
                <w:sz w:val="20"/>
                <w:szCs w:val="20"/>
              </w:rPr>
            </w:pPr>
            <w:r w:rsidRPr="00963171">
              <w:rPr>
                <w:rFonts w:ascii="Times New Roman" w:hAnsi="Times New Roman" w:cs="Times New Roman"/>
                <w:sz w:val="20"/>
                <w:szCs w:val="20"/>
              </w:rPr>
              <w:t>C0</w:t>
            </w:r>
            <w:ins w:id="361" w:author="Author">
              <w:r w:rsidR="00EA4074">
                <w:rPr>
                  <w:rFonts w:ascii="Times New Roman" w:hAnsi="Times New Roman" w:cs="Times New Roman"/>
                  <w:sz w:val="20"/>
                  <w:szCs w:val="20"/>
                </w:rPr>
                <w:t>30</w:t>
              </w:r>
            </w:ins>
            <w:del w:id="362" w:author="Author">
              <w:r w:rsidRPr="00963171" w:rsidDel="005904B7">
                <w:rPr>
                  <w:rFonts w:ascii="Times New Roman" w:hAnsi="Times New Roman" w:cs="Times New Roman"/>
                  <w:sz w:val="20"/>
                  <w:szCs w:val="20"/>
                </w:rPr>
                <w:delText>2</w:delText>
              </w:r>
              <w:r w:rsidR="006D103F" w:rsidDel="005904B7">
                <w:rPr>
                  <w:rFonts w:ascii="Times New Roman" w:hAnsi="Times New Roman" w:cs="Times New Roman"/>
                  <w:sz w:val="20"/>
                  <w:szCs w:val="20"/>
                </w:rPr>
                <w:delText>9</w:delText>
              </w:r>
            </w:del>
            <w:r w:rsidRPr="00963171">
              <w:rPr>
                <w:rFonts w:ascii="Times New Roman" w:hAnsi="Times New Roman" w:cs="Times New Roman"/>
                <w:sz w:val="20"/>
                <w:szCs w:val="20"/>
              </w:rPr>
              <w:t>0</w:t>
            </w:r>
          </w:p>
        </w:tc>
        <w:tc>
          <w:tcPr>
            <w:tcW w:w="1997" w:type="dxa"/>
            <w:tcPrChange w:id="363" w:author="Author">
              <w:tcPr>
                <w:tcW w:w="1997" w:type="dxa"/>
              </w:tcPr>
            </w:tcPrChange>
          </w:tcPr>
          <w:p w:rsidR="00BE02CF" w:rsidRPr="00963171" w:rsidRDefault="00BE02CF" w:rsidP="00482578">
            <w:pPr>
              <w:rPr>
                <w:rFonts w:ascii="Times New Roman" w:hAnsi="Times New Roman" w:cs="Times New Roman"/>
                <w:sz w:val="20"/>
                <w:szCs w:val="20"/>
              </w:rPr>
            </w:pPr>
            <w:r w:rsidRPr="00963171">
              <w:rPr>
                <w:rFonts w:ascii="Times New Roman" w:hAnsi="Times New Roman" w:cs="Times New Roman"/>
                <w:sz w:val="20"/>
                <w:szCs w:val="20"/>
              </w:rPr>
              <w:t xml:space="preserve">Code </w:t>
            </w:r>
            <w:r w:rsidR="00482578" w:rsidRPr="00963171">
              <w:rPr>
                <w:rFonts w:ascii="Times New Roman" w:hAnsi="Times New Roman" w:cs="Times New Roman"/>
                <w:sz w:val="20"/>
                <w:szCs w:val="20"/>
              </w:rPr>
              <w:t>c</w:t>
            </w:r>
            <w:r w:rsidRPr="00963171">
              <w:rPr>
                <w:rFonts w:ascii="Times New Roman" w:hAnsi="Times New Roman" w:cs="Times New Roman"/>
                <w:sz w:val="20"/>
                <w:szCs w:val="20"/>
              </w:rPr>
              <w:t>ollateral provider (if applicable)</w:t>
            </w:r>
          </w:p>
        </w:tc>
        <w:tc>
          <w:tcPr>
            <w:tcW w:w="5941" w:type="dxa"/>
            <w:tcPrChange w:id="364" w:author="Author">
              <w:tcPr>
                <w:tcW w:w="6205" w:type="dxa"/>
                <w:gridSpan w:val="3"/>
              </w:tcPr>
            </w:tcPrChange>
          </w:tcPr>
          <w:p w:rsidR="00D80CAD" w:rsidRDefault="00BE02CF">
            <w:pPr>
              <w:rPr>
                <w:rFonts w:ascii="Times New Roman" w:hAnsi="Times New Roman" w:cs="Times New Roman"/>
                <w:sz w:val="20"/>
                <w:szCs w:val="20"/>
              </w:rPr>
            </w:pPr>
            <w:r w:rsidRPr="00963171">
              <w:rPr>
                <w:rFonts w:ascii="Times New Roman" w:hAnsi="Times New Roman" w:cs="Times New Roman"/>
                <w:sz w:val="20"/>
                <w:szCs w:val="20"/>
              </w:rPr>
              <w:t>Identification code</w:t>
            </w:r>
            <w:r w:rsidR="006D103F">
              <w:rPr>
                <w:rFonts w:ascii="Times New Roman" w:hAnsi="Times New Roman" w:cs="Times New Roman"/>
                <w:sz w:val="20"/>
                <w:szCs w:val="20"/>
              </w:rPr>
              <w:t xml:space="preserve"> using the</w:t>
            </w:r>
            <w:r w:rsidRPr="00963171">
              <w:rPr>
                <w:rFonts w:ascii="Times New Roman" w:hAnsi="Times New Roman" w:cs="Times New Roman"/>
                <w:sz w:val="20"/>
                <w:szCs w:val="20"/>
              </w:rPr>
              <w:t xml:space="preserve"> Legal Entity Identifier (LEI) if available</w:t>
            </w:r>
            <w:r w:rsidR="006D103F">
              <w:rPr>
                <w:rFonts w:ascii="Times New Roman" w:hAnsi="Times New Roman" w:cs="Times New Roman"/>
                <w:sz w:val="20"/>
                <w:szCs w:val="20"/>
              </w:rPr>
              <w:t>.</w:t>
            </w:r>
            <w:r w:rsidRPr="00963171">
              <w:rPr>
                <w:rFonts w:ascii="Times New Roman" w:hAnsi="Times New Roman" w:cs="Times New Roman"/>
                <w:sz w:val="20"/>
                <w:szCs w:val="20"/>
              </w:rPr>
              <w:br/>
            </w:r>
          </w:p>
          <w:p w:rsidR="00BE02CF" w:rsidRPr="00963171" w:rsidRDefault="00BE02CF">
            <w:pPr>
              <w:rPr>
                <w:rFonts w:ascii="Times New Roman" w:hAnsi="Times New Roman" w:cs="Times New Roman"/>
                <w:sz w:val="20"/>
                <w:szCs w:val="20"/>
              </w:rPr>
            </w:pPr>
            <w:r w:rsidRPr="00963171">
              <w:rPr>
                <w:rFonts w:ascii="Times New Roman" w:hAnsi="Times New Roman" w:cs="Times New Roman"/>
                <w:sz w:val="20"/>
                <w:szCs w:val="20"/>
              </w:rPr>
              <w:t xml:space="preserve">If none is available this item </w:t>
            </w:r>
            <w:r w:rsidR="0019375E">
              <w:rPr>
                <w:rFonts w:ascii="Times New Roman" w:hAnsi="Times New Roman" w:cs="Times New Roman"/>
                <w:sz w:val="20"/>
                <w:szCs w:val="20"/>
              </w:rPr>
              <w:t>shall</w:t>
            </w:r>
            <w:r w:rsidRPr="00963171">
              <w:rPr>
                <w:rFonts w:ascii="Times New Roman" w:hAnsi="Times New Roman" w:cs="Times New Roman"/>
                <w:sz w:val="20"/>
                <w:szCs w:val="20"/>
              </w:rPr>
              <w:t xml:space="preserve"> not be reported</w:t>
            </w:r>
            <w:r w:rsidR="006D103F">
              <w:rPr>
                <w:rFonts w:ascii="Times New Roman" w:hAnsi="Times New Roman" w:cs="Times New Roman"/>
                <w:sz w:val="20"/>
                <w:szCs w:val="20"/>
              </w:rPr>
              <w:t>.</w:t>
            </w:r>
          </w:p>
        </w:tc>
      </w:tr>
      <w:tr w:rsidR="00BE02CF" w:rsidRPr="002C3D23" w:rsidTr="003C5E2B">
        <w:trPr>
          <w:trHeight w:val="300"/>
          <w:trPrChange w:id="365" w:author="Author">
            <w:trPr>
              <w:trHeight w:val="300"/>
            </w:trPr>
          </w:trPrChange>
        </w:trPr>
        <w:tc>
          <w:tcPr>
            <w:tcW w:w="1242" w:type="dxa"/>
            <w:gridSpan w:val="3"/>
            <w:tcPrChange w:id="366" w:author="Author">
              <w:tcPr>
                <w:tcW w:w="1242" w:type="dxa"/>
                <w:gridSpan w:val="3"/>
              </w:tcPr>
            </w:tcPrChange>
          </w:tcPr>
          <w:p w:rsidR="00BE02CF" w:rsidRPr="00963171" w:rsidRDefault="0064706E" w:rsidP="00F57690">
            <w:pPr>
              <w:rPr>
                <w:rFonts w:ascii="Times New Roman" w:hAnsi="Times New Roman" w:cs="Times New Roman"/>
                <w:sz w:val="20"/>
                <w:szCs w:val="20"/>
              </w:rPr>
            </w:pPr>
            <w:r w:rsidRPr="00963171">
              <w:rPr>
                <w:rFonts w:ascii="Times New Roman" w:hAnsi="Times New Roman" w:cs="Times New Roman"/>
                <w:sz w:val="20"/>
                <w:szCs w:val="20"/>
              </w:rPr>
              <w:t>C0</w:t>
            </w:r>
            <w:r w:rsidR="006D103F">
              <w:rPr>
                <w:rFonts w:ascii="Times New Roman" w:hAnsi="Times New Roman" w:cs="Times New Roman"/>
                <w:sz w:val="20"/>
                <w:szCs w:val="20"/>
              </w:rPr>
              <w:t>3</w:t>
            </w:r>
            <w:ins w:id="367" w:author="Author">
              <w:r w:rsidR="00EA4074">
                <w:rPr>
                  <w:rFonts w:ascii="Times New Roman" w:hAnsi="Times New Roman" w:cs="Times New Roman"/>
                  <w:sz w:val="20"/>
                  <w:szCs w:val="20"/>
                </w:rPr>
                <w:t>1</w:t>
              </w:r>
            </w:ins>
            <w:del w:id="368" w:author="Author">
              <w:r w:rsidR="006D103F" w:rsidDel="005904B7">
                <w:rPr>
                  <w:rFonts w:ascii="Times New Roman" w:hAnsi="Times New Roman" w:cs="Times New Roman"/>
                  <w:sz w:val="20"/>
                  <w:szCs w:val="20"/>
                </w:rPr>
                <w:delText>0</w:delText>
              </w:r>
            </w:del>
            <w:r w:rsidRPr="00963171">
              <w:rPr>
                <w:rFonts w:ascii="Times New Roman" w:hAnsi="Times New Roman" w:cs="Times New Roman"/>
                <w:sz w:val="20"/>
                <w:szCs w:val="20"/>
              </w:rPr>
              <w:t>0</w:t>
            </w:r>
          </w:p>
        </w:tc>
        <w:tc>
          <w:tcPr>
            <w:tcW w:w="1997" w:type="dxa"/>
            <w:tcPrChange w:id="369" w:author="Author">
              <w:tcPr>
                <w:tcW w:w="1997" w:type="dxa"/>
              </w:tcPr>
            </w:tcPrChange>
          </w:tcPr>
          <w:p w:rsidR="00BE02CF" w:rsidRPr="00963171" w:rsidRDefault="00BE02CF" w:rsidP="00482578">
            <w:pPr>
              <w:rPr>
                <w:rFonts w:ascii="Times New Roman" w:hAnsi="Times New Roman" w:cs="Times New Roman"/>
                <w:sz w:val="20"/>
                <w:szCs w:val="20"/>
              </w:rPr>
            </w:pPr>
            <w:r w:rsidRPr="00963171">
              <w:rPr>
                <w:rFonts w:ascii="Times New Roman" w:hAnsi="Times New Roman" w:cs="Times New Roman"/>
                <w:sz w:val="20"/>
                <w:szCs w:val="20"/>
              </w:rPr>
              <w:t xml:space="preserve">Type of code </w:t>
            </w:r>
            <w:r w:rsidR="00482578" w:rsidRPr="00963171">
              <w:rPr>
                <w:rFonts w:ascii="Times New Roman" w:hAnsi="Times New Roman" w:cs="Times New Roman"/>
                <w:sz w:val="20"/>
                <w:szCs w:val="20"/>
              </w:rPr>
              <w:t>c</w:t>
            </w:r>
            <w:r w:rsidRPr="00963171">
              <w:rPr>
                <w:rFonts w:ascii="Times New Roman" w:hAnsi="Times New Roman" w:cs="Times New Roman"/>
                <w:sz w:val="20"/>
                <w:szCs w:val="20"/>
              </w:rPr>
              <w:t>ollateral provider (if applicable)</w:t>
            </w:r>
          </w:p>
        </w:tc>
        <w:tc>
          <w:tcPr>
            <w:tcW w:w="5941" w:type="dxa"/>
            <w:tcPrChange w:id="370" w:author="Author">
              <w:tcPr>
                <w:tcW w:w="6205" w:type="dxa"/>
                <w:gridSpan w:val="3"/>
              </w:tcPr>
            </w:tcPrChange>
          </w:tcPr>
          <w:p w:rsidR="00BE02CF" w:rsidRPr="00963171" w:rsidRDefault="00BE02CF">
            <w:pPr>
              <w:rPr>
                <w:rFonts w:ascii="Times New Roman" w:hAnsi="Times New Roman" w:cs="Times New Roman"/>
                <w:sz w:val="20"/>
                <w:szCs w:val="20"/>
              </w:rPr>
            </w:pPr>
            <w:r w:rsidRPr="00963171">
              <w:rPr>
                <w:rFonts w:ascii="Times New Roman" w:hAnsi="Times New Roman" w:cs="Times New Roman"/>
                <w:sz w:val="20"/>
                <w:szCs w:val="20"/>
              </w:rPr>
              <w:t>Identification of the code used for the “Issuer Code” item. One of the options in the following closed list shall be used:</w:t>
            </w:r>
            <w:r w:rsidRPr="00963171">
              <w:rPr>
                <w:rFonts w:ascii="Times New Roman" w:hAnsi="Times New Roman" w:cs="Times New Roman"/>
                <w:sz w:val="20"/>
                <w:szCs w:val="20"/>
              </w:rPr>
              <w:br/>
            </w:r>
            <w:r w:rsidR="00BD2A53">
              <w:rPr>
                <w:rFonts w:ascii="Times New Roman" w:hAnsi="Times New Roman" w:cs="Times New Roman"/>
                <w:sz w:val="20"/>
                <w:szCs w:val="20"/>
              </w:rPr>
              <w:t>1</w:t>
            </w:r>
            <w:r w:rsidRPr="00963171">
              <w:rPr>
                <w:rFonts w:ascii="Times New Roman" w:hAnsi="Times New Roman" w:cs="Times New Roman"/>
                <w:sz w:val="20"/>
                <w:szCs w:val="20"/>
              </w:rPr>
              <w:t xml:space="preserve"> </w:t>
            </w:r>
            <w:r w:rsidR="00C25570">
              <w:rPr>
                <w:rFonts w:ascii="Times New Roman" w:hAnsi="Times New Roman" w:cs="Times New Roman"/>
                <w:sz w:val="20"/>
                <w:szCs w:val="20"/>
              </w:rPr>
              <w:t xml:space="preserve">- </w:t>
            </w:r>
            <w:r w:rsidRPr="00963171">
              <w:rPr>
                <w:rFonts w:ascii="Times New Roman" w:hAnsi="Times New Roman" w:cs="Times New Roman"/>
                <w:sz w:val="20"/>
                <w:szCs w:val="20"/>
              </w:rPr>
              <w:t xml:space="preserve">LEI </w:t>
            </w:r>
            <w:r w:rsidRPr="00963171">
              <w:rPr>
                <w:rFonts w:ascii="Times New Roman" w:hAnsi="Times New Roman" w:cs="Times New Roman"/>
                <w:sz w:val="20"/>
                <w:szCs w:val="20"/>
              </w:rPr>
              <w:br/>
            </w:r>
            <w:r w:rsidR="00D80CAD">
              <w:rPr>
                <w:rFonts w:ascii="Times New Roman" w:hAnsi="Times New Roman" w:cs="Times New Roman"/>
                <w:sz w:val="20"/>
                <w:szCs w:val="20"/>
              </w:rPr>
              <w:t>9</w:t>
            </w:r>
            <w:r w:rsidRPr="00963171">
              <w:rPr>
                <w:rFonts w:ascii="Times New Roman" w:hAnsi="Times New Roman" w:cs="Times New Roman"/>
                <w:sz w:val="20"/>
                <w:szCs w:val="20"/>
              </w:rPr>
              <w:t xml:space="preserve"> </w:t>
            </w:r>
            <w:r w:rsidR="00C25570">
              <w:rPr>
                <w:rFonts w:ascii="Times New Roman" w:hAnsi="Times New Roman" w:cs="Times New Roman"/>
                <w:sz w:val="20"/>
                <w:szCs w:val="20"/>
              </w:rPr>
              <w:t xml:space="preserve">- </w:t>
            </w:r>
            <w:r w:rsidR="00D80CAD">
              <w:rPr>
                <w:rFonts w:ascii="Times New Roman" w:hAnsi="Times New Roman" w:cs="Times New Roman"/>
                <w:sz w:val="20"/>
                <w:szCs w:val="20"/>
              </w:rPr>
              <w:t>None</w:t>
            </w:r>
          </w:p>
        </w:tc>
      </w:tr>
      <w:tr w:rsidR="0064706E" w:rsidRPr="002C3D23" w:rsidTr="003C5E2B">
        <w:trPr>
          <w:trHeight w:val="300"/>
          <w:trPrChange w:id="371" w:author="Author">
            <w:trPr>
              <w:trHeight w:val="300"/>
            </w:trPr>
          </w:trPrChange>
        </w:trPr>
        <w:tc>
          <w:tcPr>
            <w:tcW w:w="1242" w:type="dxa"/>
            <w:gridSpan w:val="3"/>
            <w:tcPrChange w:id="372" w:author="Author">
              <w:tcPr>
                <w:tcW w:w="1242" w:type="dxa"/>
                <w:gridSpan w:val="3"/>
              </w:tcPr>
            </w:tcPrChange>
          </w:tcPr>
          <w:p w:rsidR="0064706E" w:rsidRPr="00963171" w:rsidRDefault="0064706E" w:rsidP="00525624">
            <w:pPr>
              <w:rPr>
                <w:rFonts w:ascii="Times New Roman" w:hAnsi="Times New Roman" w:cs="Times New Roman"/>
                <w:sz w:val="20"/>
                <w:szCs w:val="20"/>
              </w:rPr>
            </w:pPr>
            <w:r w:rsidRPr="00963171">
              <w:rPr>
                <w:rFonts w:ascii="Times New Roman" w:hAnsi="Times New Roman" w:cs="Times New Roman"/>
                <w:sz w:val="20"/>
                <w:szCs w:val="20"/>
              </w:rPr>
              <w:t>C0</w:t>
            </w:r>
            <w:r w:rsidR="00525624">
              <w:rPr>
                <w:rFonts w:ascii="Times New Roman" w:hAnsi="Times New Roman" w:cs="Times New Roman"/>
                <w:sz w:val="20"/>
                <w:szCs w:val="20"/>
              </w:rPr>
              <w:t>3</w:t>
            </w:r>
            <w:ins w:id="373" w:author="Author">
              <w:r w:rsidR="00EA4074">
                <w:rPr>
                  <w:rFonts w:ascii="Times New Roman" w:hAnsi="Times New Roman" w:cs="Times New Roman"/>
                  <w:sz w:val="20"/>
                  <w:szCs w:val="20"/>
                </w:rPr>
                <w:t>2</w:t>
              </w:r>
            </w:ins>
            <w:del w:id="374" w:author="Author">
              <w:r w:rsidR="006D103F" w:rsidDel="005904B7">
                <w:rPr>
                  <w:rFonts w:ascii="Times New Roman" w:hAnsi="Times New Roman" w:cs="Times New Roman"/>
                  <w:sz w:val="20"/>
                  <w:szCs w:val="20"/>
                </w:rPr>
                <w:delText>1</w:delText>
              </w:r>
            </w:del>
            <w:r w:rsidRPr="00963171">
              <w:rPr>
                <w:rFonts w:ascii="Times New Roman" w:hAnsi="Times New Roman" w:cs="Times New Roman"/>
                <w:sz w:val="20"/>
                <w:szCs w:val="20"/>
              </w:rPr>
              <w:t>0</w:t>
            </w:r>
          </w:p>
        </w:tc>
        <w:tc>
          <w:tcPr>
            <w:tcW w:w="1997" w:type="dxa"/>
            <w:tcPrChange w:id="375" w:author="Author">
              <w:tcPr>
                <w:tcW w:w="1997" w:type="dxa"/>
              </w:tcPr>
            </w:tcPrChange>
          </w:tcPr>
          <w:p w:rsidR="0064706E" w:rsidRPr="00963171" w:rsidRDefault="0064706E" w:rsidP="007A1609">
            <w:pPr>
              <w:rPr>
                <w:rFonts w:ascii="Times New Roman" w:hAnsi="Times New Roman" w:cs="Times New Roman"/>
                <w:sz w:val="20"/>
                <w:szCs w:val="20"/>
              </w:rPr>
            </w:pPr>
            <w:r w:rsidRPr="00963171">
              <w:rPr>
                <w:rFonts w:ascii="Times New Roman" w:hAnsi="Times New Roman" w:cs="Times New Roman"/>
                <w:sz w:val="20"/>
                <w:szCs w:val="20"/>
              </w:rPr>
              <w:t>Collateral provider name</w:t>
            </w:r>
            <w:del w:id="376" w:author="Author">
              <w:r w:rsidRPr="00963171" w:rsidDel="007A1609">
                <w:rPr>
                  <w:rFonts w:ascii="Times New Roman" w:hAnsi="Times New Roman" w:cs="Times New Roman"/>
                  <w:sz w:val="20"/>
                  <w:szCs w:val="20"/>
                </w:rPr>
                <w:delText xml:space="preserve"> (if applicable)</w:delText>
              </w:r>
            </w:del>
          </w:p>
        </w:tc>
        <w:tc>
          <w:tcPr>
            <w:tcW w:w="5941" w:type="dxa"/>
            <w:tcPrChange w:id="377" w:author="Author">
              <w:tcPr>
                <w:tcW w:w="6205" w:type="dxa"/>
                <w:gridSpan w:val="3"/>
              </w:tcPr>
            </w:tcPrChange>
          </w:tcPr>
          <w:p w:rsidR="0064706E" w:rsidRPr="00963171" w:rsidRDefault="0064706E" w:rsidP="00F57690">
            <w:pPr>
              <w:rPr>
                <w:rFonts w:ascii="Times New Roman" w:hAnsi="Times New Roman" w:cs="Times New Roman"/>
                <w:sz w:val="20"/>
                <w:szCs w:val="20"/>
              </w:rPr>
            </w:pPr>
            <w:r w:rsidRPr="00963171">
              <w:rPr>
                <w:rFonts w:ascii="Times New Roman" w:hAnsi="Times New Roman" w:cs="Times New Roman"/>
                <w:sz w:val="20"/>
                <w:szCs w:val="20"/>
              </w:rPr>
              <w:t xml:space="preserve">Name of the collateral provider will depend on the type of collateral specified in </w:t>
            </w:r>
            <w:del w:id="378" w:author="Author">
              <w:r w:rsidRPr="00963171" w:rsidDel="005904B7">
                <w:rPr>
                  <w:rFonts w:ascii="Times New Roman" w:hAnsi="Times New Roman" w:cs="Times New Roman"/>
                  <w:sz w:val="20"/>
                  <w:szCs w:val="20"/>
                </w:rPr>
                <w:delText>C0100</w:delText>
              </w:r>
            </w:del>
            <w:ins w:id="379" w:author="Author">
              <w:r w:rsidR="005904B7" w:rsidRPr="00963171">
                <w:rPr>
                  <w:rFonts w:ascii="Times New Roman" w:hAnsi="Times New Roman" w:cs="Times New Roman"/>
                  <w:sz w:val="20"/>
                  <w:szCs w:val="20"/>
                </w:rPr>
                <w:t>C01</w:t>
              </w:r>
              <w:r w:rsidR="005904B7">
                <w:rPr>
                  <w:rFonts w:ascii="Times New Roman" w:hAnsi="Times New Roman" w:cs="Times New Roman"/>
                  <w:sz w:val="20"/>
                  <w:szCs w:val="20"/>
                </w:rPr>
                <w:t>2</w:t>
              </w:r>
              <w:r w:rsidR="005904B7" w:rsidRPr="00963171">
                <w:rPr>
                  <w:rFonts w:ascii="Times New Roman" w:hAnsi="Times New Roman" w:cs="Times New Roman"/>
                  <w:sz w:val="20"/>
                  <w:szCs w:val="20"/>
                </w:rPr>
                <w:t>0</w:t>
              </w:r>
            </w:ins>
            <w:r w:rsidRPr="00963171">
              <w:rPr>
                <w:rFonts w:ascii="Times New Roman" w:hAnsi="Times New Roman" w:cs="Times New Roman"/>
                <w:sz w:val="20"/>
                <w:szCs w:val="20"/>
              </w:rPr>
              <w:t xml:space="preserve">.  </w:t>
            </w:r>
          </w:p>
          <w:p w:rsidR="0064706E" w:rsidRPr="003C5E2B" w:rsidRDefault="0064706E">
            <w:pPr>
              <w:pStyle w:val="ListParagraph"/>
              <w:numPr>
                <w:ilvl w:val="0"/>
                <w:numId w:val="8"/>
              </w:numPr>
              <w:rPr>
                <w:rFonts w:ascii="Times New Roman" w:hAnsi="Times New Roman" w:cs="Times New Roman"/>
                <w:sz w:val="20"/>
                <w:szCs w:val="20"/>
                <w:rPrChange w:id="380" w:author="Author">
                  <w:rPr/>
                </w:rPrChange>
              </w:rPr>
              <w:pPrChange w:id="381" w:author="Author">
                <w:pPr/>
              </w:pPrChange>
            </w:pPr>
            <w:r w:rsidRPr="003C5E2B">
              <w:rPr>
                <w:rFonts w:ascii="Times New Roman" w:hAnsi="Times New Roman" w:cs="Times New Roman"/>
                <w:sz w:val="20"/>
                <w:szCs w:val="20"/>
                <w:rPrChange w:id="382" w:author="Author">
                  <w:rPr/>
                </w:rPrChange>
              </w:rPr>
              <w:t xml:space="preserve">Where collateral is held in trust the collateral provider will be the Trust provider. </w:t>
            </w:r>
          </w:p>
          <w:p w:rsidR="0064706E" w:rsidRPr="003C5E2B" w:rsidRDefault="0064706E">
            <w:pPr>
              <w:pStyle w:val="ListParagraph"/>
              <w:numPr>
                <w:ilvl w:val="0"/>
                <w:numId w:val="8"/>
              </w:numPr>
              <w:rPr>
                <w:rFonts w:ascii="Times New Roman" w:hAnsi="Times New Roman" w:cs="Times New Roman"/>
                <w:sz w:val="20"/>
                <w:szCs w:val="20"/>
                <w:rPrChange w:id="383" w:author="Author">
                  <w:rPr/>
                </w:rPrChange>
              </w:rPr>
              <w:pPrChange w:id="384" w:author="Author">
                <w:pPr/>
              </w:pPrChange>
            </w:pPr>
            <w:r w:rsidRPr="003C5E2B">
              <w:rPr>
                <w:rFonts w:ascii="Times New Roman" w:hAnsi="Times New Roman" w:cs="Times New Roman"/>
                <w:sz w:val="20"/>
                <w:szCs w:val="20"/>
                <w:rPrChange w:id="385" w:author="Author">
                  <w:rPr/>
                </w:rPrChange>
              </w:rPr>
              <w:t>Where the collateral is on a Cash or Funds withheld basis this cell can remain blank.</w:t>
            </w:r>
          </w:p>
          <w:p w:rsidR="0064706E" w:rsidRDefault="0064706E">
            <w:pPr>
              <w:pStyle w:val="ListParagraph"/>
              <w:numPr>
                <w:ilvl w:val="0"/>
                <w:numId w:val="8"/>
              </w:numPr>
              <w:rPr>
                <w:ins w:id="386" w:author="Author"/>
                <w:rFonts w:ascii="Times New Roman" w:hAnsi="Times New Roman" w:cs="Times New Roman"/>
                <w:sz w:val="20"/>
                <w:szCs w:val="20"/>
              </w:rPr>
              <w:pPrChange w:id="387" w:author="Author">
                <w:pPr/>
              </w:pPrChange>
            </w:pPr>
            <w:r w:rsidRPr="003C5E2B">
              <w:rPr>
                <w:rFonts w:ascii="Times New Roman" w:hAnsi="Times New Roman" w:cs="Times New Roman"/>
                <w:sz w:val="20"/>
                <w:szCs w:val="20"/>
                <w:rPrChange w:id="388" w:author="Author">
                  <w:rPr/>
                </w:rPrChange>
              </w:rPr>
              <w:t>Where the collateral is a Letters of Credit it will be the underlying Financial Institution providing this facility.</w:t>
            </w:r>
          </w:p>
          <w:p w:rsidR="007A1609" w:rsidRPr="003C5E2B" w:rsidRDefault="007A1609">
            <w:pPr>
              <w:pStyle w:val="ListParagraph"/>
              <w:numPr>
                <w:ilvl w:val="0"/>
                <w:numId w:val="8"/>
              </w:numPr>
              <w:rPr>
                <w:rFonts w:ascii="Times New Roman" w:hAnsi="Times New Roman" w:cs="Times New Roman"/>
                <w:sz w:val="20"/>
                <w:szCs w:val="20"/>
                <w:rPrChange w:id="389" w:author="Author">
                  <w:rPr/>
                </w:rPrChange>
              </w:rPr>
              <w:pPrChange w:id="390" w:author="Author">
                <w:pPr/>
              </w:pPrChange>
            </w:pPr>
            <w:ins w:id="391" w:author="Author">
              <w:r>
                <w:rPr>
                  <w:rFonts w:ascii="Times New Roman" w:hAnsi="Times New Roman" w:cs="Times New Roman"/>
                  <w:sz w:val="20"/>
                  <w:szCs w:val="20"/>
                </w:rPr>
                <w:t>Where other report only if applicable.</w:t>
              </w:r>
            </w:ins>
          </w:p>
        </w:tc>
      </w:tr>
    </w:tbl>
    <w:p w:rsidR="00BB7862" w:rsidRPr="00963171" w:rsidRDefault="00BB7862">
      <w:pPr>
        <w:rPr>
          <w:rFonts w:ascii="Times New Roman" w:hAnsi="Times New Roman" w:cs="Times New Roman"/>
          <w:sz w:val="20"/>
          <w:szCs w:val="20"/>
        </w:rPr>
      </w:pPr>
    </w:p>
    <w:sectPr w:rsidR="00BB7862" w:rsidRPr="009631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426E1"/>
    <w:multiLevelType w:val="hybridMultilevel"/>
    <w:tmpl w:val="EC1C94DC"/>
    <w:lvl w:ilvl="0" w:tplc="2C2A8F84">
      <w:start w:val="1"/>
      <w:numFmt w:val="decimal"/>
      <w:lvlText w:val="%1"/>
      <w:lvlJc w:val="left"/>
      <w:pPr>
        <w:ind w:left="720" w:hanging="360"/>
      </w:pPr>
      <w:rPr>
        <w:rFonts w:ascii="Times New Roman" w:eastAsia="Times New Roman"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AE61AFB"/>
    <w:multiLevelType w:val="hybridMultilevel"/>
    <w:tmpl w:val="9DC4E0E8"/>
    <w:lvl w:ilvl="0" w:tplc="EF82EF1C">
      <w:start w:val="1"/>
      <w:numFmt w:val="decimal"/>
      <w:lvlText w:val="%1"/>
      <w:lvlJc w:val="left"/>
      <w:pPr>
        <w:ind w:left="720" w:hanging="360"/>
      </w:pPr>
      <w:rPr>
        <w:rFonts w:eastAsia="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4F21B7E"/>
    <w:multiLevelType w:val="hybridMultilevel"/>
    <w:tmpl w:val="E9B4228E"/>
    <w:lvl w:ilvl="0" w:tplc="E758AB36">
      <w:start w:val="1"/>
      <w:numFmt w:val="decimal"/>
      <w:lvlText w:val="%1"/>
      <w:lvlJc w:val="left"/>
      <w:pPr>
        <w:ind w:left="720" w:hanging="360"/>
      </w:pPr>
      <w:rPr>
        <w:rFonts w:eastAsia="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38A008E"/>
    <w:multiLevelType w:val="hybridMultilevel"/>
    <w:tmpl w:val="FD6A71B6"/>
    <w:lvl w:ilvl="0" w:tplc="B7B4128C">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77A63C4"/>
    <w:multiLevelType w:val="hybridMultilevel"/>
    <w:tmpl w:val="ED6A8778"/>
    <w:lvl w:ilvl="0" w:tplc="32CE55A4">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B4428A3"/>
    <w:multiLevelType w:val="hybridMultilevel"/>
    <w:tmpl w:val="4C6AEEF6"/>
    <w:lvl w:ilvl="0" w:tplc="00E81E36">
      <w:start w:val="1"/>
      <w:numFmt w:val="decimal"/>
      <w:lvlText w:val="%1"/>
      <w:lvlJc w:val="left"/>
      <w:pPr>
        <w:ind w:left="720" w:hanging="360"/>
      </w:pPr>
      <w:rPr>
        <w:rFonts w:ascii="Times New Roman" w:eastAsia="Times New Roman"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DA10FC8"/>
    <w:multiLevelType w:val="hybridMultilevel"/>
    <w:tmpl w:val="FF06304E"/>
    <w:lvl w:ilvl="0" w:tplc="0809000F">
      <w:start w:val="1"/>
      <w:numFmt w:val="decimal"/>
      <w:lvlText w:val="%1."/>
      <w:lvlJc w:val="left"/>
      <w:pPr>
        <w:ind w:left="720" w:hanging="360"/>
      </w:pPr>
      <w:rPr>
        <w:rFonts w:eastAsia="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ACF2437"/>
    <w:multiLevelType w:val="multilevel"/>
    <w:tmpl w:val="EC1C94DC"/>
    <w:lvl w:ilvl="0">
      <w:start w:val="1"/>
      <w:numFmt w:val="decimal"/>
      <w:lvlText w:val="%1"/>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0"/>
  </w:num>
  <w:num w:numId="4">
    <w:abstractNumId w:val="6"/>
  </w:num>
  <w:num w:numId="5">
    <w:abstractNumId w:val="2"/>
  </w:num>
  <w:num w:numId="6">
    <w:abstractNumId w:val="1"/>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doNotDisplayPageBoundaries/>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A09B8"/>
    <w:rsid w:val="00003672"/>
    <w:rsid w:val="0006774D"/>
    <w:rsid w:val="00072A8B"/>
    <w:rsid w:val="00073D72"/>
    <w:rsid w:val="000B2F64"/>
    <w:rsid w:val="000B644B"/>
    <w:rsid w:val="0012309F"/>
    <w:rsid w:val="00154A2E"/>
    <w:rsid w:val="0019375E"/>
    <w:rsid w:val="00194057"/>
    <w:rsid w:val="001A7774"/>
    <w:rsid w:val="001D4F50"/>
    <w:rsid w:val="0022612C"/>
    <w:rsid w:val="00233ADD"/>
    <w:rsid w:val="00273A57"/>
    <w:rsid w:val="002826EC"/>
    <w:rsid w:val="00295D47"/>
    <w:rsid w:val="002C3D23"/>
    <w:rsid w:val="002E6FF1"/>
    <w:rsid w:val="002F6E6F"/>
    <w:rsid w:val="00317E98"/>
    <w:rsid w:val="00336383"/>
    <w:rsid w:val="003C5E2B"/>
    <w:rsid w:val="00404C99"/>
    <w:rsid w:val="0042031C"/>
    <w:rsid w:val="004373CD"/>
    <w:rsid w:val="00482578"/>
    <w:rsid w:val="00525624"/>
    <w:rsid w:val="005606C4"/>
    <w:rsid w:val="0058232A"/>
    <w:rsid w:val="005904B7"/>
    <w:rsid w:val="00597686"/>
    <w:rsid w:val="005F3691"/>
    <w:rsid w:val="006066F4"/>
    <w:rsid w:val="0064405A"/>
    <w:rsid w:val="0064706E"/>
    <w:rsid w:val="006569B2"/>
    <w:rsid w:val="006D103F"/>
    <w:rsid w:val="006D289E"/>
    <w:rsid w:val="0070394D"/>
    <w:rsid w:val="00727E23"/>
    <w:rsid w:val="00757EB1"/>
    <w:rsid w:val="00790F88"/>
    <w:rsid w:val="007A1609"/>
    <w:rsid w:val="00810188"/>
    <w:rsid w:val="008626E1"/>
    <w:rsid w:val="008737BB"/>
    <w:rsid w:val="00892574"/>
    <w:rsid w:val="008C6DAE"/>
    <w:rsid w:val="009161EE"/>
    <w:rsid w:val="009350D6"/>
    <w:rsid w:val="00960567"/>
    <w:rsid w:val="00963171"/>
    <w:rsid w:val="009905FB"/>
    <w:rsid w:val="009A649E"/>
    <w:rsid w:val="009C5F08"/>
    <w:rsid w:val="00A07D78"/>
    <w:rsid w:val="00A16F09"/>
    <w:rsid w:val="00A646CE"/>
    <w:rsid w:val="00AC5AEF"/>
    <w:rsid w:val="00B04338"/>
    <w:rsid w:val="00B22CBC"/>
    <w:rsid w:val="00B27D09"/>
    <w:rsid w:val="00B5170F"/>
    <w:rsid w:val="00B52CF6"/>
    <w:rsid w:val="00B54AFD"/>
    <w:rsid w:val="00BA2423"/>
    <w:rsid w:val="00BB0CE3"/>
    <w:rsid w:val="00BB39B5"/>
    <w:rsid w:val="00BB7862"/>
    <w:rsid w:val="00BD2A53"/>
    <w:rsid w:val="00BE02CF"/>
    <w:rsid w:val="00C012E6"/>
    <w:rsid w:val="00C07443"/>
    <w:rsid w:val="00C1034C"/>
    <w:rsid w:val="00C13434"/>
    <w:rsid w:val="00C25570"/>
    <w:rsid w:val="00C748F1"/>
    <w:rsid w:val="00C93F52"/>
    <w:rsid w:val="00C96439"/>
    <w:rsid w:val="00CF7DD5"/>
    <w:rsid w:val="00D01AA5"/>
    <w:rsid w:val="00D51BF4"/>
    <w:rsid w:val="00D80CAD"/>
    <w:rsid w:val="00DA09B8"/>
    <w:rsid w:val="00DA3377"/>
    <w:rsid w:val="00DA44D4"/>
    <w:rsid w:val="00DC6CB8"/>
    <w:rsid w:val="00DC786F"/>
    <w:rsid w:val="00DD167A"/>
    <w:rsid w:val="00E2356E"/>
    <w:rsid w:val="00E55E31"/>
    <w:rsid w:val="00E67201"/>
    <w:rsid w:val="00E70515"/>
    <w:rsid w:val="00E866AE"/>
    <w:rsid w:val="00E93D62"/>
    <w:rsid w:val="00E97854"/>
    <w:rsid w:val="00EA333A"/>
    <w:rsid w:val="00EA4074"/>
    <w:rsid w:val="00EB741C"/>
    <w:rsid w:val="00ED22FB"/>
    <w:rsid w:val="00EE3938"/>
    <w:rsid w:val="00EE6809"/>
    <w:rsid w:val="00F350B9"/>
    <w:rsid w:val="00F41A33"/>
    <w:rsid w:val="00F57690"/>
    <w:rsid w:val="00FC3AA9"/>
    <w:rsid w:val="00FE42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A09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73D72"/>
    <w:rPr>
      <w:sz w:val="16"/>
      <w:szCs w:val="16"/>
    </w:rPr>
  </w:style>
  <w:style w:type="paragraph" w:styleId="CommentText">
    <w:name w:val="annotation text"/>
    <w:basedOn w:val="Normal"/>
    <w:link w:val="CommentTextChar"/>
    <w:uiPriority w:val="99"/>
    <w:semiHidden/>
    <w:unhideWhenUsed/>
    <w:rsid w:val="00073D72"/>
    <w:pPr>
      <w:spacing w:line="240" w:lineRule="auto"/>
    </w:pPr>
    <w:rPr>
      <w:sz w:val="20"/>
      <w:szCs w:val="20"/>
    </w:rPr>
  </w:style>
  <w:style w:type="character" w:customStyle="1" w:styleId="CommentTextChar">
    <w:name w:val="Comment Text Char"/>
    <w:basedOn w:val="DefaultParagraphFont"/>
    <w:link w:val="CommentText"/>
    <w:uiPriority w:val="99"/>
    <w:semiHidden/>
    <w:rsid w:val="00073D72"/>
    <w:rPr>
      <w:sz w:val="20"/>
      <w:szCs w:val="20"/>
    </w:rPr>
  </w:style>
  <w:style w:type="paragraph" w:styleId="CommentSubject">
    <w:name w:val="annotation subject"/>
    <w:basedOn w:val="CommentText"/>
    <w:next w:val="CommentText"/>
    <w:link w:val="CommentSubjectChar"/>
    <w:uiPriority w:val="99"/>
    <w:semiHidden/>
    <w:unhideWhenUsed/>
    <w:rsid w:val="00073D72"/>
    <w:rPr>
      <w:b/>
      <w:bCs/>
    </w:rPr>
  </w:style>
  <w:style w:type="character" w:customStyle="1" w:styleId="CommentSubjectChar">
    <w:name w:val="Comment Subject Char"/>
    <w:basedOn w:val="CommentTextChar"/>
    <w:link w:val="CommentSubject"/>
    <w:uiPriority w:val="99"/>
    <w:semiHidden/>
    <w:rsid w:val="00073D72"/>
    <w:rPr>
      <w:b/>
      <w:bCs/>
      <w:sz w:val="20"/>
      <w:szCs w:val="20"/>
    </w:rPr>
  </w:style>
  <w:style w:type="paragraph" w:styleId="BalloonText">
    <w:name w:val="Balloon Text"/>
    <w:basedOn w:val="Normal"/>
    <w:link w:val="BalloonTextChar"/>
    <w:uiPriority w:val="99"/>
    <w:semiHidden/>
    <w:unhideWhenUsed/>
    <w:rsid w:val="00073D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3D72"/>
    <w:rPr>
      <w:rFonts w:ascii="Tahoma" w:hAnsi="Tahoma" w:cs="Tahoma"/>
      <w:sz w:val="16"/>
      <w:szCs w:val="16"/>
    </w:rPr>
  </w:style>
  <w:style w:type="paragraph" w:styleId="ListParagraph">
    <w:name w:val="List Paragraph"/>
    <w:basedOn w:val="Normal"/>
    <w:uiPriority w:val="34"/>
    <w:qFormat/>
    <w:rsid w:val="0058232A"/>
    <w:pPr>
      <w:ind w:left="720"/>
      <w:contextualSpacing/>
    </w:pPr>
  </w:style>
  <w:style w:type="paragraph" w:styleId="Revision">
    <w:name w:val="Revision"/>
    <w:hidden/>
    <w:uiPriority w:val="99"/>
    <w:semiHidden/>
    <w:rsid w:val="00B5170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A09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73D72"/>
    <w:rPr>
      <w:sz w:val="16"/>
      <w:szCs w:val="16"/>
    </w:rPr>
  </w:style>
  <w:style w:type="paragraph" w:styleId="CommentText">
    <w:name w:val="annotation text"/>
    <w:basedOn w:val="Normal"/>
    <w:link w:val="CommentTextChar"/>
    <w:uiPriority w:val="99"/>
    <w:semiHidden/>
    <w:unhideWhenUsed/>
    <w:rsid w:val="00073D72"/>
    <w:pPr>
      <w:spacing w:line="240" w:lineRule="auto"/>
    </w:pPr>
    <w:rPr>
      <w:sz w:val="20"/>
      <w:szCs w:val="20"/>
    </w:rPr>
  </w:style>
  <w:style w:type="character" w:customStyle="1" w:styleId="CommentTextChar">
    <w:name w:val="Comment Text Char"/>
    <w:basedOn w:val="DefaultParagraphFont"/>
    <w:link w:val="CommentText"/>
    <w:uiPriority w:val="99"/>
    <w:semiHidden/>
    <w:rsid w:val="00073D72"/>
    <w:rPr>
      <w:sz w:val="20"/>
      <w:szCs w:val="20"/>
    </w:rPr>
  </w:style>
  <w:style w:type="paragraph" w:styleId="CommentSubject">
    <w:name w:val="annotation subject"/>
    <w:basedOn w:val="CommentText"/>
    <w:next w:val="CommentText"/>
    <w:link w:val="CommentSubjectChar"/>
    <w:uiPriority w:val="99"/>
    <w:semiHidden/>
    <w:unhideWhenUsed/>
    <w:rsid w:val="00073D72"/>
    <w:rPr>
      <w:b/>
      <w:bCs/>
    </w:rPr>
  </w:style>
  <w:style w:type="character" w:customStyle="1" w:styleId="CommentSubjectChar">
    <w:name w:val="Comment Subject Char"/>
    <w:basedOn w:val="CommentTextChar"/>
    <w:link w:val="CommentSubject"/>
    <w:uiPriority w:val="99"/>
    <w:semiHidden/>
    <w:rsid w:val="00073D72"/>
    <w:rPr>
      <w:b/>
      <w:bCs/>
      <w:sz w:val="20"/>
      <w:szCs w:val="20"/>
    </w:rPr>
  </w:style>
  <w:style w:type="paragraph" w:styleId="BalloonText">
    <w:name w:val="Balloon Text"/>
    <w:basedOn w:val="Normal"/>
    <w:link w:val="BalloonTextChar"/>
    <w:uiPriority w:val="99"/>
    <w:semiHidden/>
    <w:unhideWhenUsed/>
    <w:rsid w:val="00073D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3D72"/>
    <w:rPr>
      <w:rFonts w:ascii="Tahoma" w:hAnsi="Tahoma" w:cs="Tahoma"/>
      <w:sz w:val="16"/>
      <w:szCs w:val="16"/>
    </w:rPr>
  </w:style>
  <w:style w:type="paragraph" w:styleId="ListParagraph">
    <w:name w:val="List Paragraph"/>
    <w:basedOn w:val="Normal"/>
    <w:uiPriority w:val="34"/>
    <w:qFormat/>
    <w:rsid w:val="0058232A"/>
    <w:pPr>
      <w:ind w:left="720"/>
      <w:contextualSpacing/>
    </w:pPr>
  </w:style>
  <w:style w:type="paragraph" w:styleId="Revision">
    <w:name w:val="Revision"/>
    <w:hidden/>
    <w:uiPriority w:val="99"/>
    <w:semiHidden/>
    <w:rsid w:val="00B5170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118925">
      <w:bodyDiv w:val="1"/>
      <w:marLeft w:val="0"/>
      <w:marRight w:val="0"/>
      <w:marTop w:val="0"/>
      <w:marBottom w:val="0"/>
      <w:divBdr>
        <w:top w:val="none" w:sz="0" w:space="0" w:color="auto"/>
        <w:left w:val="none" w:sz="0" w:space="0" w:color="auto"/>
        <w:bottom w:val="none" w:sz="0" w:space="0" w:color="auto"/>
        <w:right w:val="none" w:sz="0" w:space="0" w:color="auto"/>
      </w:divBdr>
    </w:div>
    <w:div w:id="1587349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D22BC-575F-447E-97C5-1A9358D4D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1913</Words>
  <Characters>10906</Characters>
  <Application>Microsoft Office Word</Application>
  <DocSecurity>0</DocSecurity>
  <Lines>90</Lines>
  <Paragraphs>25</Paragraphs>
  <ScaleCrop>false</ScaleCrop>
  <Company/>
  <LinksUpToDate>false</LinksUpToDate>
  <CharactersWithSpaces>12794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2015-07-02T22:58:00Z</dcterms:created>
  <dcterms:modified xsi:type="dcterms:W3CDTF">2015-08-19T13:59:00Z</dcterms:modified>
</cp:coreProperties>
</file>